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A32" w:rsidRPr="00322A32" w:rsidRDefault="00322A32" w:rsidP="00322A32">
      <w:pPr>
        <w:spacing w:after="150"/>
        <w:jc w:val="center"/>
        <w:rPr>
          <w:b/>
          <w:color w:val="C00000"/>
          <w:sz w:val="48"/>
          <w:szCs w:val="48"/>
        </w:rPr>
      </w:pPr>
      <w:r w:rsidRPr="00322A32">
        <w:rPr>
          <w:b/>
          <w:color w:val="C00000"/>
          <w:sz w:val="48"/>
          <w:szCs w:val="48"/>
        </w:rPr>
        <w:t>ИНДИВИДУАЛЬНЫЕ ЗАДАНИЯ</w:t>
      </w:r>
    </w:p>
    <w:p w:rsidR="00322A32" w:rsidRPr="00322A32" w:rsidRDefault="00322A32" w:rsidP="00322A32">
      <w:pPr>
        <w:spacing w:after="150"/>
        <w:jc w:val="center"/>
        <w:rPr>
          <w:b/>
          <w:color w:val="C00000"/>
          <w:sz w:val="48"/>
          <w:szCs w:val="48"/>
        </w:rPr>
      </w:pPr>
      <w:r w:rsidRPr="00322A32">
        <w:rPr>
          <w:b/>
          <w:color w:val="C00000"/>
          <w:sz w:val="48"/>
          <w:szCs w:val="48"/>
        </w:rPr>
        <w:t>(практические занятия по ОБЗР)</w:t>
      </w:r>
    </w:p>
    <w:p w:rsidR="00322A32" w:rsidRDefault="00322A32" w:rsidP="00322A32">
      <w:pPr>
        <w:spacing w:after="150"/>
        <w:jc w:val="center"/>
        <w:rPr>
          <w:b/>
          <w:sz w:val="36"/>
          <w:szCs w:val="36"/>
        </w:rPr>
      </w:pPr>
      <w:r w:rsidRPr="00322A32">
        <w:rPr>
          <w:b/>
          <w:sz w:val="36"/>
          <w:szCs w:val="36"/>
        </w:rPr>
        <w:t>1 курс</w:t>
      </w:r>
    </w:p>
    <w:p w:rsidR="00322A32" w:rsidRPr="00322A32" w:rsidRDefault="00322A32" w:rsidP="00322A32">
      <w:pPr>
        <w:spacing w:after="150"/>
        <w:jc w:val="center"/>
        <w:rPr>
          <w:b/>
          <w:sz w:val="36"/>
          <w:szCs w:val="36"/>
        </w:rPr>
      </w:pPr>
      <w:r>
        <w:rPr>
          <w:b/>
          <w:sz w:val="36"/>
          <w:szCs w:val="36"/>
        </w:rPr>
        <w:t>2 семестр</w:t>
      </w:r>
    </w:p>
    <w:p w:rsidR="00322A32" w:rsidRPr="00322A32" w:rsidRDefault="00322A32" w:rsidP="00322A32">
      <w:pPr>
        <w:spacing w:after="150"/>
        <w:rPr>
          <w:sz w:val="32"/>
          <w:szCs w:val="32"/>
        </w:rPr>
      </w:pPr>
      <w:r w:rsidRPr="00322A32">
        <w:rPr>
          <w:sz w:val="32"/>
          <w:szCs w:val="32"/>
        </w:rPr>
        <w:t xml:space="preserve">                                                      Преподаватель</w:t>
      </w:r>
    </w:p>
    <w:p w:rsidR="00322A32" w:rsidRPr="00322A32" w:rsidRDefault="00322A32" w:rsidP="00322A32">
      <w:pPr>
        <w:spacing w:after="150"/>
        <w:rPr>
          <w:sz w:val="32"/>
          <w:szCs w:val="32"/>
        </w:rPr>
      </w:pPr>
      <w:r w:rsidRPr="00322A32">
        <w:rPr>
          <w:sz w:val="32"/>
          <w:szCs w:val="32"/>
        </w:rPr>
        <w:t xml:space="preserve">                                                       </w:t>
      </w:r>
      <w:proofErr w:type="spellStart"/>
      <w:r w:rsidRPr="00322A32">
        <w:rPr>
          <w:sz w:val="32"/>
          <w:szCs w:val="32"/>
        </w:rPr>
        <w:t>Голубина</w:t>
      </w:r>
      <w:proofErr w:type="spellEnd"/>
      <w:r w:rsidRPr="00322A32">
        <w:rPr>
          <w:sz w:val="32"/>
          <w:szCs w:val="32"/>
        </w:rPr>
        <w:t xml:space="preserve"> Людмила Александровна </w:t>
      </w:r>
    </w:p>
    <w:p w:rsidR="00322A32" w:rsidRPr="00322A32" w:rsidRDefault="00322A32" w:rsidP="00322A32">
      <w:pPr>
        <w:spacing w:after="150"/>
        <w:rPr>
          <w:sz w:val="32"/>
          <w:szCs w:val="32"/>
        </w:rPr>
      </w:pPr>
      <w:r w:rsidRPr="00322A32">
        <w:rPr>
          <w:sz w:val="32"/>
          <w:szCs w:val="32"/>
        </w:rPr>
        <w:t xml:space="preserve">                                                      т/ф +7978  725  23  54 </w:t>
      </w:r>
    </w:p>
    <w:p w:rsidR="00322A32" w:rsidRPr="00322A32" w:rsidRDefault="00322A32" w:rsidP="00322A32">
      <w:pPr>
        <w:tabs>
          <w:tab w:val="left" w:pos="4080"/>
        </w:tabs>
        <w:spacing w:after="150"/>
        <w:rPr>
          <w:rFonts w:ascii="Arial" w:hAnsi="Arial" w:cs="Arial"/>
          <w:b/>
          <w:sz w:val="28"/>
          <w:szCs w:val="28"/>
        </w:rPr>
      </w:pPr>
      <w:r w:rsidRPr="00322A32">
        <w:rPr>
          <w:sz w:val="28"/>
          <w:szCs w:val="28"/>
        </w:rPr>
        <w:tab/>
      </w:r>
      <w:r w:rsidRPr="00322A32">
        <w:rPr>
          <w:b/>
          <w:sz w:val="32"/>
          <w:szCs w:val="32"/>
        </w:rPr>
        <w:t>почта</w:t>
      </w:r>
      <w:proofErr w:type="gramStart"/>
      <w:r w:rsidRPr="00322A32">
        <w:rPr>
          <w:b/>
          <w:sz w:val="32"/>
          <w:szCs w:val="32"/>
        </w:rPr>
        <w:t xml:space="preserve"> </w:t>
      </w:r>
      <w:r w:rsidRPr="00322A32">
        <w:rPr>
          <w:sz w:val="32"/>
          <w:szCs w:val="32"/>
        </w:rPr>
        <w:t>:</w:t>
      </w:r>
      <w:proofErr w:type="gramEnd"/>
      <w:r w:rsidRPr="00322A32">
        <w:rPr>
          <w:sz w:val="32"/>
          <w:szCs w:val="32"/>
        </w:rPr>
        <w:t xml:space="preserve">  </w:t>
      </w:r>
      <w:hyperlink r:id="rId6" w:history="1">
        <w:r w:rsidRPr="00322A32">
          <w:rPr>
            <w:rFonts w:ascii="Arial" w:hAnsi="Arial" w:cs="Arial"/>
            <w:b/>
            <w:color w:val="0000FF" w:themeColor="hyperlink"/>
            <w:sz w:val="28"/>
            <w:szCs w:val="28"/>
            <w:u w:val="single"/>
            <w:lang w:val="en-US"/>
          </w:rPr>
          <w:t>gl</w:t>
        </w:r>
        <w:r w:rsidRPr="00322A32">
          <w:rPr>
            <w:rFonts w:ascii="Arial" w:hAnsi="Arial" w:cs="Arial"/>
            <w:b/>
            <w:color w:val="0000FF" w:themeColor="hyperlink"/>
            <w:sz w:val="28"/>
            <w:szCs w:val="28"/>
            <w:u w:val="single"/>
          </w:rPr>
          <w:t>18@</w:t>
        </w:r>
        <w:r w:rsidRPr="00322A32">
          <w:rPr>
            <w:rFonts w:ascii="Arial" w:hAnsi="Arial" w:cs="Arial"/>
            <w:b/>
            <w:color w:val="0000FF" w:themeColor="hyperlink"/>
            <w:sz w:val="28"/>
            <w:szCs w:val="28"/>
            <w:u w:val="single"/>
            <w:lang w:val="en-US"/>
          </w:rPr>
          <w:t>inbox</w:t>
        </w:r>
        <w:r w:rsidRPr="00322A32">
          <w:rPr>
            <w:rFonts w:ascii="Arial" w:hAnsi="Arial" w:cs="Arial"/>
            <w:b/>
            <w:color w:val="0000FF" w:themeColor="hyperlink"/>
            <w:sz w:val="28"/>
            <w:szCs w:val="28"/>
            <w:u w:val="single"/>
          </w:rPr>
          <w:t>.</w:t>
        </w:r>
        <w:proofErr w:type="spellStart"/>
        <w:r w:rsidRPr="00322A32">
          <w:rPr>
            <w:rFonts w:ascii="Arial" w:hAnsi="Arial" w:cs="Arial"/>
            <w:b/>
            <w:color w:val="0000FF" w:themeColor="hyperlink"/>
            <w:sz w:val="28"/>
            <w:szCs w:val="28"/>
            <w:u w:val="single"/>
            <w:lang w:val="en-US"/>
          </w:rPr>
          <w:t>ru</w:t>
        </w:r>
        <w:proofErr w:type="spellEnd"/>
      </w:hyperlink>
    </w:p>
    <w:p w:rsidR="001C7939" w:rsidRPr="004A53A0" w:rsidRDefault="004A53A0" w:rsidP="004A53A0">
      <w:pPr>
        <w:jc w:val="center"/>
        <w:rPr>
          <w:b/>
          <w:color w:val="C00000"/>
          <w:sz w:val="28"/>
          <w:szCs w:val="28"/>
        </w:rPr>
      </w:pPr>
      <w:r w:rsidRPr="004A53A0">
        <w:rPr>
          <w:b/>
          <w:color w:val="C00000"/>
          <w:sz w:val="28"/>
          <w:szCs w:val="28"/>
        </w:rPr>
        <w:t>Уважаемые первокурсники, с Новым годом!</w:t>
      </w:r>
    </w:p>
    <w:p w:rsidR="002E533C" w:rsidRDefault="004A53A0">
      <w:pPr>
        <w:rPr>
          <w:b/>
          <w:color w:val="002060"/>
          <w:sz w:val="32"/>
          <w:szCs w:val="32"/>
        </w:rPr>
      </w:pPr>
      <w:r w:rsidRPr="004A53A0">
        <w:rPr>
          <w:color w:val="002060"/>
          <w:sz w:val="28"/>
          <w:szCs w:val="28"/>
        </w:rPr>
        <w:t xml:space="preserve">Я предлагаю вам выполнить практические работы </w:t>
      </w:r>
      <w:r>
        <w:rPr>
          <w:color w:val="002060"/>
          <w:sz w:val="28"/>
          <w:szCs w:val="28"/>
        </w:rPr>
        <w:t xml:space="preserve">по </w:t>
      </w:r>
      <w:r w:rsidRPr="004A53A0">
        <w:rPr>
          <w:b/>
          <w:color w:val="002060"/>
          <w:sz w:val="28"/>
          <w:szCs w:val="28"/>
        </w:rPr>
        <w:t>ОБЗР</w:t>
      </w:r>
      <w:r>
        <w:rPr>
          <w:b/>
          <w:color w:val="002060"/>
          <w:sz w:val="28"/>
          <w:szCs w:val="28"/>
        </w:rPr>
        <w:t xml:space="preserve"> </w:t>
      </w:r>
      <w:r w:rsidRPr="004A53A0">
        <w:rPr>
          <w:b/>
          <w:color w:val="002060"/>
          <w:sz w:val="28"/>
          <w:szCs w:val="28"/>
        </w:rPr>
        <w:t>с №14по №25</w:t>
      </w:r>
      <w:r w:rsidRPr="004A53A0">
        <w:rPr>
          <w:color w:val="002060"/>
          <w:sz w:val="28"/>
          <w:szCs w:val="28"/>
        </w:rPr>
        <w:t xml:space="preserve">, чтобы быть допущенными к </w:t>
      </w:r>
      <w:proofErr w:type="spellStart"/>
      <w:r w:rsidRPr="004A53A0">
        <w:rPr>
          <w:color w:val="002060"/>
          <w:sz w:val="28"/>
          <w:szCs w:val="28"/>
        </w:rPr>
        <w:t>диф</w:t>
      </w:r>
      <w:proofErr w:type="gramStart"/>
      <w:r w:rsidRPr="004A53A0">
        <w:rPr>
          <w:color w:val="002060"/>
          <w:sz w:val="28"/>
          <w:szCs w:val="28"/>
        </w:rPr>
        <w:t>.з</w:t>
      </w:r>
      <w:proofErr w:type="gramEnd"/>
      <w:r w:rsidRPr="004A53A0">
        <w:rPr>
          <w:color w:val="002060"/>
          <w:sz w:val="28"/>
          <w:szCs w:val="28"/>
        </w:rPr>
        <w:t>ачету</w:t>
      </w:r>
      <w:proofErr w:type="spellEnd"/>
      <w:r w:rsidRPr="004A53A0">
        <w:rPr>
          <w:color w:val="002060"/>
          <w:sz w:val="28"/>
          <w:szCs w:val="28"/>
        </w:rPr>
        <w:t xml:space="preserve">. Рекомендую </w:t>
      </w:r>
      <w:r w:rsidRPr="004A53A0">
        <w:rPr>
          <w:color w:val="002060"/>
          <w:sz w:val="28"/>
          <w:szCs w:val="28"/>
          <w:u w:val="single"/>
        </w:rPr>
        <w:t xml:space="preserve">до выполнения работ изучить материалы рекомендуемых презентаций. </w:t>
      </w:r>
      <w:r w:rsidRPr="004A53A0">
        <w:rPr>
          <w:color w:val="002060"/>
          <w:sz w:val="28"/>
          <w:szCs w:val="28"/>
        </w:rPr>
        <w:t>Там вы найдете нужный вам материал</w:t>
      </w:r>
      <w:r w:rsidRPr="002E533C">
        <w:rPr>
          <w:color w:val="002060"/>
          <w:sz w:val="28"/>
          <w:szCs w:val="28"/>
        </w:rPr>
        <w:t>.</w:t>
      </w:r>
      <w:r w:rsidR="002E533C" w:rsidRPr="002E533C">
        <w:rPr>
          <w:color w:val="002060"/>
          <w:sz w:val="28"/>
          <w:szCs w:val="28"/>
        </w:rPr>
        <w:t xml:space="preserve"> </w:t>
      </w:r>
      <w:r w:rsidRPr="004A53A0">
        <w:rPr>
          <w:color w:val="002060"/>
          <w:sz w:val="28"/>
          <w:szCs w:val="28"/>
        </w:rPr>
        <w:t xml:space="preserve">Выполнение работ распределила по месяцам. Но все работы вам необходимо сдать </w:t>
      </w:r>
      <w:r w:rsidRPr="004A53A0">
        <w:rPr>
          <w:b/>
          <w:color w:val="002060"/>
          <w:sz w:val="32"/>
          <w:szCs w:val="32"/>
        </w:rPr>
        <w:t>до 15</w:t>
      </w:r>
      <w:r>
        <w:rPr>
          <w:b/>
          <w:color w:val="002060"/>
          <w:sz w:val="32"/>
          <w:szCs w:val="32"/>
        </w:rPr>
        <w:t xml:space="preserve"> </w:t>
      </w:r>
      <w:r w:rsidRPr="004A53A0">
        <w:rPr>
          <w:b/>
          <w:color w:val="002060"/>
          <w:sz w:val="32"/>
          <w:szCs w:val="32"/>
        </w:rPr>
        <w:t>-</w:t>
      </w:r>
      <w:r>
        <w:rPr>
          <w:b/>
          <w:color w:val="002060"/>
          <w:sz w:val="32"/>
          <w:szCs w:val="32"/>
        </w:rPr>
        <w:t xml:space="preserve"> </w:t>
      </w:r>
      <w:r w:rsidRPr="004A53A0">
        <w:rPr>
          <w:b/>
          <w:color w:val="002060"/>
          <w:sz w:val="32"/>
          <w:szCs w:val="32"/>
        </w:rPr>
        <w:t>20 мая.</w:t>
      </w:r>
      <w:r w:rsidR="002E533C">
        <w:rPr>
          <w:b/>
          <w:color w:val="002060"/>
          <w:sz w:val="32"/>
          <w:szCs w:val="32"/>
        </w:rPr>
        <w:t xml:space="preserve"> Удачи!!!!!!</w:t>
      </w:r>
      <w:r w:rsidR="00322A32">
        <w:rPr>
          <w:b/>
          <w:color w:val="002060"/>
          <w:sz w:val="32"/>
          <w:szCs w:val="32"/>
        </w:rPr>
        <w:t xml:space="preserve"> Вопросы к </w:t>
      </w:r>
      <w:proofErr w:type="spellStart"/>
      <w:r w:rsidR="00322A32">
        <w:rPr>
          <w:b/>
          <w:color w:val="002060"/>
          <w:sz w:val="32"/>
          <w:szCs w:val="32"/>
        </w:rPr>
        <w:t>диф</w:t>
      </w:r>
      <w:proofErr w:type="gramStart"/>
      <w:r w:rsidR="00322A32">
        <w:rPr>
          <w:b/>
          <w:color w:val="002060"/>
          <w:sz w:val="32"/>
          <w:szCs w:val="32"/>
        </w:rPr>
        <w:t>.з</w:t>
      </w:r>
      <w:proofErr w:type="gramEnd"/>
      <w:r w:rsidR="00322A32">
        <w:rPr>
          <w:b/>
          <w:color w:val="002060"/>
          <w:sz w:val="32"/>
          <w:szCs w:val="32"/>
        </w:rPr>
        <w:t>ачету</w:t>
      </w:r>
      <w:proofErr w:type="spellEnd"/>
      <w:r w:rsidR="00322A32">
        <w:rPr>
          <w:b/>
          <w:color w:val="002060"/>
          <w:sz w:val="32"/>
          <w:szCs w:val="32"/>
        </w:rPr>
        <w:t xml:space="preserve"> размещены в конце задания.</w:t>
      </w:r>
    </w:p>
    <w:p w:rsidR="002E533C" w:rsidRDefault="002E533C">
      <w:pPr>
        <w:rPr>
          <w:b/>
          <w:color w:val="002060"/>
          <w:sz w:val="32"/>
          <w:szCs w:val="32"/>
        </w:rPr>
      </w:pPr>
    </w:p>
    <w:tbl>
      <w:tblPr>
        <w:tblStyle w:val="a3"/>
        <w:tblW w:w="0" w:type="auto"/>
        <w:tblLook w:val="04A0" w:firstRow="1" w:lastRow="0" w:firstColumn="1" w:lastColumn="0" w:noHBand="0" w:noVBand="1"/>
      </w:tblPr>
      <w:tblGrid>
        <w:gridCol w:w="2376"/>
        <w:gridCol w:w="7195"/>
      </w:tblGrid>
      <w:tr w:rsidR="002E533C" w:rsidTr="002E533C">
        <w:tc>
          <w:tcPr>
            <w:tcW w:w="2376" w:type="dxa"/>
          </w:tcPr>
          <w:p w:rsidR="002E533C" w:rsidRPr="00CA4BF7" w:rsidRDefault="002E533C">
            <w:pPr>
              <w:rPr>
                <w:b/>
                <w:color w:val="C00000"/>
                <w:sz w:val="32"/>
                <w:szCs w:val="32"/>
              </w:rPr>
            </w:pPr>
            <w:r w:rsidRPr="00CA4BF7">
              <w:rPr>
                <w:b/>
                <w:color w:val="C00000"/>
                <w:sz w:val="32"/>
                <w:szCs w:val="32"/>
              </w:rPr>
              <w:t>Январь</w:t>
            </w:r>
          </w:p>
        </w:tc>
        <w:tc>
          <w:tcPr>
            <w:tcW w:w="7195" w:type="dxa"/>
          </w:tcPr>
          <w:p w:rsidR="002E533C" w:rsidRDefault="002E533C">
            <w:pPr>
              <w:rPr>
                <w:b/>
                <w:color w:val="002060"/>
                <w:sz w:val="32"/>
                <w:szCs w:val="32"/>
              </w:rPr>
            </w:pPr>
            <w:r w:rsidRPr="002E533C">
              <w:rPr>
                <w:b/>
                <w:color w:val="002060"/>
              </w:rPr>
              <w:t>Тема «БЗ в информационном</w:t>
            </w:r>
            <w:r>
              <w:rPr>
                <w:b/>
                <w:color w:val="002060"/>
              </w:rPr>
              <w:t xml:space="preserve"> пространстве</w:t>
            </w:r>
            <w:r w:rsidR="00976B09">
              <w:rPr>
                <w:b/>
                <w:color w:val="002060"/>
              </w:rPr>
              <w:t xml:space="preserve"> и социуме</w:t>
            </w:r>
            <w:proofErr w:type="gramStart"/>
            <w:r w:rsidR="00976B09">
              <w:rPr>
                <w:b/>
                <w:color w:val="002060"/>
              </w:rPr>
              <w:t>.</w:t>
            </w:r>
            <w:r>
              <w:rPr>
                <w:b/>
                <w:color w:val="002060"/>
                <w:sz w:val="32"/>
                <w:szCs w:val="32"/>
              </w:rPr>
              <w:t>»</w:t>
            </w:r>
            <w:proofErr w:type="gramEnd"/>
          </w:p>
          <w:p w:rsidR="002E533C" w:rsidRPr="00CA4BF7" w:rsidRDefault="002E533C">
            <w:pPr>
              <w:rPr>
                <w:b/>
                <w:color w:val="002060"/>
                <w:sz w:val="28"/>
                <w:szCs w:val="28"/>
              </w:rPr>
            </w:pPr>
            <w:r w:rsidRPr="00CA4BF7">
              <w:rPr>
                <w:b/>
                <w:color w:val="FF0000"/>
                <w:sz w:val="28"/>
                <w:szCs w:val="28"/>
              </w:rPr>
              <w:t>№14, №15, №1</w:t>
            </w:r>
            <w:r w:rsidR="00CA4BF7" w:rsidRPr="00CA4BF7">
              <w:rPr>
                <w:b/>
                <w:color w:val="FF0000"/>
                <w:sz w:val="28"/>
                <w:szCs w:val="28"/>
              </w:rPr>
              <w:t>6</w:t>
            </w:r>
            <w:r w:rsidR="00CA4BF7">
              <w:rPr>
                <w:b/>
                <w:color w:val="FF0000"/>
                <w:sz w:val="28"/>
                <w:szCs w:val="28"/>
              </w:rPr>
              <w:t>.</w:t>
            </w:r>
          </w:p>
        </w:tc>
      </w:tr>
      <w:tr w:rsidR="002E533C" w:rsidTr="002E533C">
        <w:tc>
          <w:tcPr>
            <w:tcW w:w="2376" w:type="dxa"/>
          </w:tcPr>
          <w:p w:rsidR="002E533C" w:rsidRPr="00CA4BF7" w:rsidRDefault="002E533C">
            <w:pPr>
              <w:rPr>
                <w:b/>
                <w:color w:val="C00000"/>
                <w:sz w:val="32"/>
                <w:szCs w:val="32"/>
              </w:rPr>
            </w:pPr>
            <w:r w:rsidRPr="00CA4BF7">
              <w:rPr>
                <w:b/>
                <w:color w:val="C00000"/>
                <w:sz w:val="32"/>
                <w:szCs w:val="32"/>
              </w:rPr>
              <w:t>Февраль</w:t>
            </w:r>
          </w:p>
        </w:tc>
        <w:tc>
          <w:tcPr>
            <w:tcW w:w="7195" w:type="dxa"/>
          </w:tcPr>
          <w:p w:rsidR="002E533C" w:rsidRPr="002E533C" w:rsidRDefault="002E533C">
            <w:pPr>
              <w:rPr>
                <w:b/>
                <w:color w:val="002060"/>
              </w:rPr>
            </w:pPr>
            <w:r w:rsidRPr="002E533C">
              <w:rPr>
                <w:b/>
                <w:color w:val="002060"/>
              </w:rPr>
              <w:t>Тема</w:t>
            </w:r>
            <w:r>
              <w:rPr>
                <w:b/>
                <w:color w:val="002060"/>
              </w:rPr>
              <w:t xml:space="preserve"> «Противодействие экстремизму и терроризму</w:t>
            </w:r>
            <w:r w:rsidRPr="00CA4BF7">
              <w:rPr>
                <w:b/>
                <w:color w:val="FF0000"/>
              </w:rPr>
              <w:t xml:space="preserve">»  </w:t>
            </w:r>
            <w:proofErr w:type="gramStart"/>
            <w:r w:rsidR="00CA4BF7" w:rsidRPr="00CA4BF7">
              <w:rPr>
                <w:b/>
                <w:color w:val="FF0000"/>
                <w:sz w:val="28"/>
                <w:szCs w:val="28"/>
              </w:rPr>
              <w:t>ПР</w:t>
            </w:r>
            <w:proofErr w:type="gramEnd"/>
            <w:r w:rsidR="00CA4BF7" w:rsidRPr="00CA4BF7">
              <w:rPr>
                <w:b/>
                <w:color w:val="FF0000"/>
                <w:sz w:val="28"/>
                <w:szCs w:val="28"/>
              </w:rPr>
              <w:t>№17</w:t>
            </w:r>
            <w:r w:rsidR="00CA4BF7">
              <w:rPr>
                <w:b/>
                <w:color w:val="FF0000"/>
                <w:sz w:val="28"/>
                <w:szCs w:val="28"/>
              </w:rPr>
              <w:t>.</w:t>
            </w:r>
            <w:r w:rsidRPr="00CA4BF7">
              <w:rPr>
                <w:b/>
                <w:color w:val="FF0000"/>
              </w:rPr>
              <w:t xml:space="preserve"> </w:t>
            </w:r>
          </w:p>
        </w:tc>
      </w:tr>
      <w:tr w:rsidR="002E533C" w:rsidTr="002E533C">
        <w:tc>
          <w:tcPr>
            <w:tcW w:w="2376" w:type="dxa"/>
          </w:tcPr>
          <w:p w:rsidR="002E533C" w:rsidRPr="00CA4BF7" w:rsidRDefault="002E533C">
            <w:pPr>
              <w:rPr>
                <w:b/>
                <w:color w:val="C00000"/>
                <w:sz w:val="32"/>
                <w:szCs w:val="32"/>
              </w:rPr>
            </w:pPr>
            <w:r w:rsidRPr="00CA4BF7">
              <w:rPr>
                <w:b/>
                <w:color w:val="C00000"/>
                <w:sz w:val="32"/>
                <w:szCs w:val="32"/>
              </w:rPr>
              <w:t>Март</w:t>
            </w:r>
          </w:p>
        </w:tc>
        <w:tc>
          <w:tcPr>
            <w:tcW w:w="7195" w:type="dxa"/>
          </w:tcPr>
          <w:p w:rsidR="002E533C" w:rsidRPr="00CA4BF7" w:rsidRDefault="00CA4BF7">
            <w:pPr>
              <w:rPr>
                <w:b/>
                <w:color w:val="002060"/>
              </w:rPr>
            </w:pPr>
            <w:r w:rsidRPr="00CA4BF7">
              <w:rPr>
                <w:b/>
                <w:color w:val="002060"/>
              </w:rPr>
              <w:t>Тема «Основы военной подготовки»</w:t>
            </w:r>
            <w:r>
              <w:rPr>
                <w:b/>
                <w:color w:val="002060"/>
              </w:rPr>
              <w:t xml:space="preserve"> </w:t>
            </w:r>
            <w:proofErr w:type="gramStart"/>
            <w:r w:rsidRPr="00CA4BF7">
              <w:rPr>
                <w:b/>
                <w:color w:val="FF0000"/>
                <w:sz w:val="28"/>
                <w:szCs w:val="28"/>
              </w:rPr>
              <w:t>ПР</w:t>
            </w:r>
            <w:proofErr w:type="gramEnd"/>
            <w:r w:rsidRPr="00CA4BF7">
              <w:rPr>
                <w:b/>
                <w:color w:val="FF0000"/>
                <w:sz w:val="28"/>
                <w:szCs w:val="28"/>
              </w:rPr>
              <w:t>№ 18, 19, 20</w:t>
            </w:r>
            <w:r>
              <w:rPr>
                <w:b/>
                <w:color w:val="FF0000"/>
                <w:sz w:val="28"/>
                <w:szCs w:val="28"/>
              </w:rPr>
              <w:t>.</w:t>
            </w:r>
          </w:p>
        </w:tc>
      </w:tr>
      <w:tr w:rsidR="002E533C" w:rsidTr="002E533C">
        <w:tc>
          <w:tcPr>
            <w:tcW w:w="2376" w:type="dxa"/>
          </w:tcPr>
          <w:p w:rsidR="002E533C" w:rsidRPr="00CA4BF7" w:rsidRDefault="002E533C">
            <w:pPr>
              <w:rPr>
                <w:b/>
                <w:color w:val="C00000"/>
                <w:sz w:val="32"/>
                <w:szCs w:val="32"/>
              </w:rPr>
            </w:pPr>
            <w:r w:rsidRPr="00CA4BF7">
              <w:rPr>
                <w:b/>
                <w:color w:val="C00000"/>
                <w:sz w:val="32"/>
                <w:szCs w:val="32"/>
              </w:rPr>
              <w:t>Апрель</w:t>
            </w:r>
          </w:p>
        </w:tc>
        <w:tc>
          <w:tcPr>
            <w:tcW w:w="7195" w:type="dxa"/>
          </w:tcPr>
          <w:p w:rsidR="002E533C" w:rsidRDefault="00CA4BF7" w:rsidP="00CA4BF7">
            <w:pPr>
              <w:rPr>
                <w:b/>
                <w:color w:val="002060"/>
                <w:sz w:val="32"/>
                <w:szCs w:val="32"/>
              </w:rPr>
            </w:pPr>
            <w:r w:rsidRPr="00CA4BF7">
              <w:rPr>
                <w:b/>
                <w:color w:val="002060"/>
              </w:rPr>
              <w:t>Прикладной модуль</w:t>
            </w:r>
            <w:r>
              <w:rPr>
                <w:b/>
                <w:color w:val="002060"/>
                <w:sz w:val="32"/>
                <w:szCs w:val="32"/>
              </w:rPr>
              <w:t xml:space="preserve">   </w:t>
            </w:r>
            <w:proofErr w:type="gramStart"/>
            <w:r w:rsidRPr="00CA4BF7">
              <w:rPr>
                <w:b/>
                <w:color w:val="FF0000"/>
                <w:sz w:val="28"/>
                <w:szCs w:val="28"/>
              </w:rPr>
              <w:t>ПР</w:t>
            </w:r>
            <w:proofErr w:type="gramEnd"/>
            <w:r w:rsidRPr="00CA4BF7">
              <w:rPr>
                <w:b/>
                <w:color w:val="FF0000"/>
                <w:sz w:val="28"/>
                <w:szCs w:val="28"/>
              </w:rPr>
              <w:t>№21, №22</w:t>
            </w:r>
            <w:r w:rsidRPr="00CA4BF7">
              <w:rPr>
                <w:b/>
                <w:color w:val="FF0000"/>
                <w:sz w:val="32"/>
                <w:szCs w:val="32"/>
              </w:rPr>
              <w:t xml:space="preserve">, </w:t>
            </w:r>
            <w:r w:rsidRPr="00CA4BF7">
              <w:rPr>
                <w:b/>
                <w:color w:val="FF0000"/>
                <w:sz w:val="28"/>
                <w:szCs w:val="28"/>
              </w:rPr>
              <w:t>№23</w:t>
            </w:r>
            <w:r>
              <w:rPr>
                <w:b/>
                <w:color w:val="FF0000"/>
                <w:sz w:val="28"/>
                <w:szCs w:val="28"/>
              </w:rPr>
              <w:t>.</w:t>
            </w:r>
          </w:p>
        </w:tc>
      </w:tr>
      <w:tr w:rsidR="002E533C" w:rsidTr="002E533C">
        <w:tc>
          <w:tcPr>
            <w:tcW w:w="2376" w:type="dxa"/>
          </w:tcPr>
          <w:p w:rsidR="002E533C" w:rsidRPr="00CA4BF7" w:rsidRDefault="002E533C">
            <w:pPr>
              <w:rPr>
                <w:b/>
                <w:color w:val="C00000"/>
                <w:sz w:val="32"/>
                <w:szCs w:val="32"/>
              </w:rPr>
            </w:pPr>
            <w:r w:rsidRPr="00CA4BF7">
              <w:rPr>
                <w:b/>
                <w:color w:val="C00000"/>
                <w:sz w:val="32"/>
                <w:szCs w:val="32"/>
              </w:rPr>
              <w:t>Май</w:t>
            </w:r>
          </w:p>
        </w:tc>
        <w:tc>
          <w:tcPr>
            <w:tcW w:w="7195" w:type="dxa"/>
          </w:tcPr>
          <w:p w:rsidR="002E533C" w:rsidRDefault="00CA4BF7" w:rsidP="00CA4BF7">
            <w:pPr>
              <w:rPr>
                <w:b/>
                <w:color w:val="002060"/>
                <w:sz w:val="32"/>
                <w:szCs w:val="32"/>
              </w:rPr>
            </w:pPr>
            <w:r w:rsidRPr="00CA4BF7">
              <w:rPr>
                <w:b/>
                <w:color w:val="002060"/>
              </w:rPr>
              <w:t>Прикладной модуль</w:t>
            </w:r>
            <w:r>
              <w:rPr>
                <w:b/>
                <w:color w:val="002060"/>
                <w:sz w:val="32"/>
                <w:szCs w:val="32"/>
              </w:rPr>
              <w:t xml:space="preserve">   </w:t>
            </w:r>
            <w:proofErr w:type="gramStart"/>
            <w:r w:rsidRPr="00CA4BF7">
              <w:rPr>
                <w:b/>
                <w:color w:val="FF0000"/>
                <w:sz w:val="28"/>
                <w:szCs w:val="28"/>
              </w:rPr>
              <w:t>ПР</w:t>
            </w:r>
            <w:proofErr w:type="gramEnd"/>
            <w:r>
              <w:rPr>
                <w:b/>
                <w:color w:val="FF0000"/>
                <w:sz w:val="28"/>
                <w:szCs w:val="28"/>
              </w:rPr>
              <w:t xml:space="preserve"> №</w:t>
            </w:r>
            <w:r w:rsidRPr="00CA4BF7">
              <w:rPr>
                <w:b/>
                <w:color w:val="FF0000"/>
                <w:sz w:val="28"/>
                <w:szCs w:val="28"/>
              </w:rPr>
              <w:t>24, №25</w:t>
            </w:r>
            <w:r>
              <w:rPr>
                <w:b/>
                <w:color w:val="FF0000"/>
                <w:sz w:val="28"/>
                <w:szCs w:val="28"/>
              </w:rPr>
              <w:t>.</w:t>
            </w:r>
          </w:p>
        </w:tc>
      </w:tr>
    </w:tbl>
    <w:p w:rsidR="002E533C" w:rsidRDefault="002E533C">
      <w:pPr>
        <w:rPr>
          <w:b/>
          <w:color w:val="002060"/>
          <w:sz w:val="32"/>
          <w:szCs w:val="32"/>
        </w:rPr>
      </w:pPr>
    </w:p>
    <w:p w:rsidR="00CA4BF7" w:rsidRDefault="00CA4BF7" w:rsidP="002E533C">
      <w:pPr>
        <w:tabs>
          <w:tab w:val="left" w:pos="2910"/>
        </w:tabs>
        <w:rPr>
          <w:b/>
          <w:color w:val="C00000"/>
          <w:sz w:val="72"/>
          <w:szCs w:val="72"/>
        </w:rPr>
      </w:pPr>
      <w:r>
        <w:rPr>
          <w:b/>
          <w:color w:val="002060"/>
          <w:sz w:val="32"/>
          <w:szCs w:val="32"/>
        </w:rPr>
        <w:t xml:space="preserve">                              </w:t>
      </w:r>
      <w:r w:rsidR="002E533C">
        <w:rPr>
          <w:b/>
          <w:color w:val="C00000"/>
          <w:sz w:val="72"/>
          <w:szCs w:val="72"/>
        </w:rPr>
        <w:t xml:space="preserve">  </w:t>
      </w:r>
      <w:r w:rsidR="002E533C" w:rsidRPr="002E533C">
        <w:rPr>
          <w:b/>
          <w:color w:val="C00000"/>
          <w:sz w:val="72"/>
          <w:szCs w:val="72"/>
        </w:rPr>
        <w:t>Январь</w:t>
      </w:r>
    </w:p>
    <w:p w:rsidR="005B5FE5" w:rsidRPr="005B5FE5" w:rsidRDefault="00CA4BF7" w:rsidP="00CA4BF7">
      <w:pPr>
        <w:rPr>
          <w:b/>
          <w:sz w:val="28"/>
          <w:szCs w:val="28"/>
        </w:rPr>
      </w:pPr>
      <w:r w:rsidRPr="005B5FE5">
        <w:rPr>
          <w:b/>
          <w:sz w:val="28"/>
          <w:szCs w:val="28"/>
        </w:rPr>
        <w:t>1.</w:t>
      </w:r>
      <w:r w:rsidR="00653CC3" w:rsidRPr="005B5FE5">
        <w:rPr>
          <w:b/>
          <w:sz w:val="28"/>
          <w:szCs w:val="28"/>
        </w:rPr>
        <w:t>Изучить презентации</w:t>
      </w:r>
      <w:r w:rsidR="005B5FE5" w:rsidRPr="005B5FE5">
        <w:rPr>
          <w:b/>
          <w:sz w:val="28"/>
          <w:szCs w:val="28"/>
        </w:rPr>
        <w:t>:</w:t>
      </w:r>
    </w:p>
    <w:p w:rsidR="004A53A0" w:rsidRPr="005B5FE5" w:rsidRDefault="005B5FE5" w:rsidP="00CA4BF7">
      <w:pPr>
        <w:rPr>
          <w:rFonts w:eastAsiaTheme="majorEastAsia"/>
          <w:b/>
          <w:bCs/>
          <w:color w:val="00B050"/>
          <w:kern w:val="24"/>
          <w14:shadow w14:blurRad="53975" w14:dist="22860" w14:dir="5400000" w14:sx="100000" w14:sy="100000" w14:kx="0" w14:ky="0" w14:algn="tl">
            <w14:srgbClr w14:val="000000">
              <w14:alpha w14:val="45000"/>
            </w14:srgbClr>
          </w14:shadow>
        </w:rPr>
      </w:pPr>
      <w:r w:rsidRPr="005B5FE5">
        <w:rPr>
          <w:rFonts w:eastAsiaTheme="majorEastAsia"/>
          <w:b/>
          <w:bCs/>
          <w:color w:val="00B050"/>
          <w:kern w:val="24"/>
          <w14:shadow w14:blurRad="53975" w14:dist="22860" w14:dir="5400000" w14:sx="100000" w14:sy="100000" w14:kx="0" w14:ky="0" w14:algn="tl">
            <w14:srgbClr w14:val="000000">
              <w14:alpha w14:val="45000"/>
            </w14:srgbClr>
          </w14:shadow>
        </w:rPr>
        <w:t>« Противодействие вовлечению молодёжи в противозаконную и антиобщественную деятельность»</w:t>
      </w:r>
    </w:p>
    <w:p w:rsidR="005B5FE5" w:rsidRPr="005B5FE5" w:rsidRDefault="005B5FE5" w:rsidP="00CA4BF7">
      <w:pPr>
        <w:rPr>
          <w:b/>
          <w:i/>
          <w:color w:val="00B050"/>
          <w:sz w:val="28"/>
          <w:szCs w:val="28"/>
        </w:rPr>
      </w:pPr>
      <w:r w:rsidRPr="005B5FE5">
        <w:rPr>
          <w:rStyle w:val="a5"/>
          <w:b/>
          <w:i w:val="0"/>
          <w:color w:val="00B050"/>
          <w:sz w:val="28"/>
          <w:szCs w:val="28"/>
        </w:rPr>
        <w:t>«Цифровая среда».</w:t>
      </w:r>
    </w:p>
    <w:p w:rsidR="00CA4BF7" w:rsidRDefault="00CA4BF7" w:rsidP="00CA4BF7">
      <w:pPr>
        <w:rPr>
          <w:b/>
          <w:sz w:val="28"/>
          <w:szCs w:val="28"/>
        </w:rPr>
      </w:pPr>
      <w:r w:rsidRPr="005B5FE5">
        <w:rPr>
          <w:b/>
          <w:sz w:val="28"/>
          <w:szCs w:val="28"/>
        </w:rPr>
        <w:t>2</w:t>
      </w:r>
      <w:r w:rsidR="002428F4">
        <w:rPr>
          <w:b/>
          <w:sz w:val="28"/>
          <w:szCs w:val="28"/>
        </w:rPr>
        <w:t xml:space="preserve"> .Выполнить практические работы</w:t>
      </w:r>
    </w:p>
    <w:p w:rsidR="00584B87" w:rsidRDefault="00584B87" w:rsidP="00CA4BF7">
      <w:pPr>
        <w:rPr>
          <w:b/>
          <w:sz w:val="28"/>
          <w:szCs w:val="28"/>
        </w:rPr>
      </w:pPr>
    </w:p>
    <w:p w:rsidR="00584B87" w:rsidRDefault="00584B87" w:rsidP="00CA4BF7">
      <w:pPr>
        <w:rPr>
          <w:b/>
          <w:sz w:val="28"/>
          <w:szCs w:val="28"/>
        </w:rPr>
      </w:pPr>
    </w:p>
    <w:p w:rsidR="00584B87" w:rsidRDefault="00584B87" w:rsidP="00CA4BF7">
      <w:pPr>
        <w:rPr>
          <w:b/>
          <w:sz w:val="28"/>
          <w:szCs w:val="28"/>
        </w:rPr>
      </w:pPr>
    </w:p>
    <w:p w:rsidR="00584B87" w:rsidRDefault="00584B87" w:rsidP="00CA4BF7">
      <w:pPr>
        <w:rPr>
          <w:b/>
          <w:sz w:val="28"/>
          <w:szCs w:val="28"/>
        </w:rPr>
      </w:pPr>
    </w:p>
    <w:p w:rsidR="00CA4BF7" w:rsidRPr="00B7799E" w:rsidRDefault="002428F4" w:rsidP="002428F4">
      <w:pPr>
        <w:rPr>
          <w:b/>
          <w:color w:val="C00000"/>
        </w:rPr>
      </w:pPr>
      <w:r>
        <w:rPr>
          <w:b/>
          <w:sz w:val="28"/>
          <w:szCs w:val="28"/>
        </w:rPr>
        <w:lastRenderedPageBreak/>
        <w:t xml:space="preserve">                                </w:t>
      </w:r>
      <w:r w:rsidR="00CA4BF7" w:rsidRPr="00B7799E">
        <w:rPr>
          <w:b/>
          <w:bCs/>
          <w:color w:val="C00000"/>
          <w:sz w:val="28"/>
          <w:szCs w:val="28"/>
        </w:rPr>
        <w:t xml:space="preserve">Практическое занятие №14                                                                                       </w:t>
      </w:r>
      <w:r w:rsidR="00CA4BF7" w:rsidRPr="00B7799E">
        <w:rPr>
          <w:rFonts w:eastAsiaTheme="majorEastAsia"/>
          <w:b/>
          <w:bCs/>
          <w:color w:val="C00000"/>
          <w:kern w:val="24"/>
          <w14:shadow w14:blurRad="53975" w14:dist="22860" w14:dir="5400000" w14:sx="100000" w14:sy="100000" w14:kx="0" w14:ky="0" w14:algn="tl">
            <w14:srgbClr w14:val="000000">
              <w14:alpha w14:val="45000"/>
            </w14:srgbClr>
          </w14:shadow>
        </w:rPr>
        <w:t>Противодействие вовлечению молодёжи в противозаконную и антиобщественную деятельность</w:t>
      </w:r>
    </w:p>
    <w:p w:rsidR="00CA4BF7" w:rsidRPr="00CA4BF7" w:rsidRDefault="00CA4BF7" w:rsidP="00CA4BF7">
      <w:pPr>
        <w:spacing w:after="200" w:line="276" w:lineRule="auto"/>
        <w:rPr>
          <w:i/>
        </w:rPr>
      </w:pPr>
      <w:r w:rsidRPr="00CA4BF7">
        <w:rPr>
          <w:b/>
          <w:i/>
          <w:sz w:val="28"/>
          <w:szCs w:val="28"/>
          <w:u w:val="single"/>
        </w:rPr>
        <w:t>Цели</w:t>
      </w:r>
      <w:r w:rsidRPr="00CA4BF7">
        <w:rPr>
          <w:sz w:val="28"/>
          <w:szCs w:val="28"/>
          <w:u w:val="single"/>
        </w:rPr>
        <w:t>:</w:t>
      </w:r>
      <w:r w:rsidRPr="00CA4BF7">
        <w:t xml:space="preserve"> </w:t>
      </w:r>
      <w:r w:rsidRPr="00CA4BF7">
        <w:rPr>
          <w:i/>
        </w:rPr>
        <w:t>сформировать знания</w:t>
      </w:r>
      <w:r w:rsidRPr="00CA4BF7">
        <w:t xml:space="preserve"> </w:t>
      </w:r>
      <w:r w:rsidRPr="00CA4BF7">
        <w:rPr>
          <w:i/>
        </w:rPr>
        <w:t xml:space="preserve">о </w:t>
      </w:r>
      <w:r w:rsidRPr="00CA4BF7">
        <w:rPr>
          <w:rFonts w:eastAsiaTheme="majorEastAsia"/>
          <w:bCs/>
          <w:i/>
          <w:kern w:val="24"/>
          <w14:shadow w14:blurRad="53975" w14:dist="22860" w14:dir="5400000" w14:sx="100000" w14:sy="100000" w14:kx="0" w14:ky="0" w14:algn="tl">
            <w14:srgbClr w14:val="000000">
              <w14:alpha w14:val="45000"/>
            </w14:srgbClr>
          </w14:shadow>
        </w:rPr>
        <w:t>противозаконной и антиобщественной  деятельности и  способах противодействия вовлечения молодежи в такие группировки.</w:t>
      </w:r>
    </w:p>
    <w:p w:rsidR="00CA4BF7" w:rsidRPr="00CA4BF7" w:rsidRDefault="00CA4BF7" w:rsidP="00CA4BF7">
      <w:pPr>
        <w:tabs>
          <w:tab w:val="left" w:pos="3735"/>
        </w:tabs>
        <w:spacing w:after="200" w:line="276" w:lineRule="auto"/>
        <w:rPr>
          <w:b/>
          <w:i/>
        </w:rPr>
      </w:pPr>
      <w:r w:rsidRPr="00CA4BF7">
        <w:tab/>
      </w:r>
      <w:r w:rsidRPr="00CA4BF7">
        <w:rPr>
          <w:b/>
          <w:i/>
        </w:rPr>
        <w:t>ХОД ЗАНЯТИЯ</w:t>
      </w:r>
    </w:p>
    <w:p w:rsidR="00CA4BF7" w:rsidRPr="00CA4BF7" w:rsidRDefault="00CA4BF7" w:rsidP="00CA4BF7">
      <w:pPr>
        <w:spacing w:after="200" w:line="276" w:lineRule="auto"/>
        <w:rPr>
          <w:rFonts w:eastAsiaTheme="majorEastAsia"/>
          <w:b/>
          <w:bCs/>
          <w:kern w:val="24"/>
          <w14:shadow w14:blurRad="53975" w14:dist="22860" w14:dir="5400000" w14:sx="100000" w14:sy="100000" w14:kx="0" w14:ky="0" w14:algn="tl">
            <w14:srgbClr w14:val="000000">
              <w14:alpha w14:val="45000"/>
            </w14:srgbClr>
          </w14:shadow>
        </w:rPr>
      </w:pPr>
      <w:r w:rsidRPr="00CA4BF7">
        <w:t xml:space="preserve">1.Изучить презентацию по теме  </w:t>
      </w:r>
      <w:r w:rsidRPr="00CA4BF7">
        <w:rPr>
          <w:b/>
        </w:rPr>
        <w:t>«</w:t>
      </w:r>
      <w:r w:rsidRPr="00CA4BF7">
        <w:rPr>
          <w:rFonts w:eastAsiaTheme="majorEastAsia"/>
          <w:b/>
          <w:bCs/>
          <w:kern w:val="24"/>
          <w14:shadow w14:blurRad="53975" w14:dist="22860" w14:dir="5400000" w14:sx="100000" w14:sy="100000" w14:kx="0" w14:ky="0" w14:algn="tl">
            <w14:srgbClr w14:val="000000">
              <w14:alpha w14:val="45000"/>
            </w14:srgbClr>
          </w14:shadow>
        </w:rPr>
        <w:t xml:space="preserve">Противодействие вовлечению молодёжи в противозаконную и антиобщественную деятельность»                                                                     </w:t>
      </w:r>
      <w:r w:rsidRPr="00CA4BF7">
        <w:rPr>
          <w:rFonts w:eastAsiaTheme="majorEastAsia"/>
          <w:bCs/>
          <w:kern w:val="24"/>
          <w14:shadow w14:blurRad="53975" w14:dist="22860" w14:dir="5400000" w14:sx="100000" w14:sy="100000" w14:kx="0" w14:ky="0" w14:algn="tl">
            <w14:srgbClr w14:val="000000">
              <w14:alpha w14:val="45000"/>
            </w14:srgbClr>
          </w14:shadow>
        </w:rPr>
        <w:t xml:space="preserve">2. </w:t>
      </w:r>
      <w:r w:rsidRPr="00CA4BF7">
        <w:rPr>
          <w:rFonts w:eastAsiaTheme="majorEastAsia"/>
          <w:b/>
          <w:bCs/>
          <w:kern w:val="24"/>
          <w14:shadow w14:blurRad="53975" w14:dist="22860" w14:dir="5400000" w14:sx="100000" w14:sy="100000" w14:kx="0" w14:ky="0" w14:algn="tl">
            <w14:srgbClr w14:val="000000">
              <w14:alpha w14:val="45000"/>
            </w14:srgbClr>
          </w14:shadow>
        </w:rPr>
        <w:t>Ответить на вопросы:</w:t>
      </w:r>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 xml:space="preserve">1.Что такое социальная группа?  </w:t>
      </w:r>
      <w:proofErr w:type="gramStart"/>
      <w:r w:rsidRPr="00CA4BF7">
        <w:rPr>
          <w:rFonts w:eastAsiaTheme="majorEastAsia"/>
          <w:bCs/>
          <w:kern w:val="24"/>
          <w14:shadow w14:blurRad="53975" w14:dist="22860" w14:dir="5400000" w14:sx="100000" w14:sy="100000" w14:kx="0" w14:ky="0" w14:algn="tl">
            <w14:srgbClr w14:val="000000">
              <w14:alpha w14:val="45000"/>
            </w14:srgbClr>
          </w14:shadow>
        </w:rPr>
        <w:t>Членом</w:t>
      </w:r>
      <w:proofErr w:type="gramEnd"/>
      <w:r w:rsidRPr="00CA4BF7">
        <w:rPr>
          <w:rFonts w:eastAsiaTheme="majorEastAsia"/>
          <w:bCs/>
          <w:kern w:val="24"/>
          <w14:shadow w14:blurRad="53975" w14:dist="22860" w14:dir="5400000" w14:sx="100000" w14:sy="100000" w14:kx="0" w14:ky="0" w14:algn="tl">
            <w14:srgbClr w14:val="000000">
              <w14:alpha w14:val="45000"/>
            </w14:srgbClr>
          </w14:shadow>
        </w:rPr>
        <w:t xml:space="preserve">  каких социальных групп вы являетесь?</w:t>
      </w:r>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2.Что такое субкультура. Приведите примеры известных вам субкультур?</w:t>
      </w:r>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3.Что такое антиобщественная  молодежная группировка?</w:t>
      </w:r>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4.Какие существуют деструктивные неформальные группировки?</w:t>
      </w:r>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5.Назовите причины вступления подростков в неформальные объединения.</w:t>
      </w:r>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 xml:space="preserve">6.Какие профилактические меры может принять государство в связи </w:t>
      </w:r>
      <w:r w:rsidRPr="00CA4BF7">
        <w:rPr>
          <w:rFonts w:eastAsiaTheme="majorEastAsia"/>
          <w:b/>
          <w:bCs/>
          <w:kern w:val="24"/>
          <w14:shadow w14:blurRad="53975" w14:dist="22860" w14:dir="5400000" w14:sx="100000" w14:sy="100000" w14:kx="0" w14:ky="0" w14:algn="tl">
            <w14:srgbClr w14:val="000000">
              <w14:alpha w14:val="45000"/>
            </w14:srgbClr>
          </w14:shadow>
        </w:rPr>
        <w:t xml:space="preserve"> </w:t>
      </w:r>
      <w:r w:rsidRPr="00CA4BF7">
        <w:rPr>
          <w:rFonts w:eastAsiaTheme="majorEastAsia"/>
          <w:bCs/>
          <w:kern w:val="24"/>
          <w14:shadow w14:blurRad="53975" w14:dist="22860" w14:dir="5400000" w14:sx="100000" w14:sy="100000" w14:kx="0" w14:ky="0" w14:algn="tl">
            <w14:srgbClr w14:val="000000">
              <w14:alpha w14:val="45000"/>
            </w14:srgbClr>
          </w14:shadow>
        </w:rPr>
        <w:t>с противодействием вовлечению молодёжи в противозаконную и антиобщественную деятельность</w:t>
      </w:r>
      <w:proofErr w:type="gramStart"/>
      <w:r w:rsidRPr="00CA4BF7">
        <w:rPr>
          <w:rFonts w:eastAsiaTheme="majorEastAsia"/>
          <w:bCs/>
          <w:kern w:val="24"/>
          <w14:shadow w14:blurRad="53975" w14:dist="22860" w14:dir="5400000" w14:sx="100000" w14:sy="100000" w14:kx="0" w14:ky="0" w14:algn="tl">
            <w14:srgbClr w14:val="000000">
              <w14:alpha w14:val="45000"/>
            </w14:srgbClr>
          </w14:shadow>
        </w:rPr>
        <w:t xml:space="preserve"> ?</w:t>
      </w:r>
      <w:proofErr w:type="gramEnd"/>
    </w:p>
    <w:p w:rsidR="00CA4BF7" w:rsidRPr="00CA4BF7" w:rsidRDefault="00CA4BF7" w:rsidP="00CA4BF7">
      <w:pPr>
        <w:spacing w:after="200" w:line="276" w:lineRule="auto"/>
        <w:rPr>
          <w:rFonts w:eastAsiaTheme="majorEastAsia"/>
          <w:bCs/>
          <w:kern w:val="24"/>
          <w14:shadow w14:blurRad="53975" w14:dist="22860" w14:dir="5400000" w14:sx="100000" w14:sy="100000" w14:kx="0" w14:ky="0" w14:algn="tl">
            <w14:srgbClr w14:val="000000">
              <w14:alpha w14:val="45000"/>
            </w14:srgbClr>
          </w14:shadow>
        </w:rPr>
      </w:pPr>
      <w:r w:rsidRPr="00CA4BF7">
        <w:rPr>
          <w:rFonts w:eastAsiaTheme="majorEastAsia"/>
          <w:bCs/>
          <w:kern w:val="24"/>
          <w14:shadow w14:blurRad="53975" w14:dist="22860" w14:dir="5400000" w14:sx="100000" w14:sy="100000" w14:kx="0" w14:ky="0" w14:algn="tl">
            <w14:srgbClr w14:val="000000">
              <w14:alpha w14:val="45000"/>
            </w14:srgbClr>
          </w14:shadow>
        </w:rPr>
        <w:t>7.Что нужно знать подростку, чтобы не быть вовлеченным в антиобщественную группировку?</w:t>
      </w:r>
    </w:p>
    <w:p w:rsidR="004370BF" w:rsidRDefault="004370BF" w:rsidP="00CA4BF7">
      <w:pPr>
        <w:spacing w:after="200" w:line="276" w:lineRule="auto"/>
        <w:jc w:val="center"/>
        <w:rPr>
          <w:b/>
        </w:rPr>
      </w:pPr>
    </w:p>
    <w:p w:rsidR="004370BF" w:rsidRDefault="004370BF" w:rsidP="00653CC3">
      <w:pPr>
        <w:jc w:val="center"/>
        <w:rPr>
          <w:b/>
          <w:color w:val="C00000"/>
        </w:rPr>
      </w:pPr>
    </w:p>
    <w:p w:rsidR="004370BF" w:rsidRDefault="004370BF" w:rsidP="00653CC3">
      <w:pPr>
        <w:jc w:val="center"/>
        <w:rPr>
          <w:b/>
          <w:color w:val="C00000"/>
        </w:rPr>
      </w:pPr>
    </w:p>
    <w:p w:rsidR="004370BF" w:rsidRDefault="004370BF" w:rsidP="00653CC3">
      <w:pPr>
        <w:jc w:val="center"/>
        <w:rPr>
          <w:b/>
          <w:color w:val="C00000"/>
        </w:rPr>
      </w:pPr>
    </w:p>
    <w:p w:rsidR="004370BF" w:rsidRDefault="004370BF" w:rsidP="00653CC3">
      <w:pPr>
        <w:jc w:val="center"/>
        <w:rPr>
          <w:b/>
          <w:color w:val="C00000"/>
        </w:rPr>
      </w:pPr>
    </w:p>
    <w:p w:rsidR="00653CC3" w:rsidRPr="00B7799E" w:rsidRDefault="00653CC3" w:rsidP="00653CC3">
      <w:pPr>
        <w:jc w:val="center"/>
        <w:rPr>
          <w:b/>
          <w:color w:val="C00000"/>
        </w:rPr>
      </w:pPr>
      <w:r w:rsidRPr="00B7799E">
        <w:rPr>
          <w:b/>
          <w:color w:val="C00000"/>
        </w:rPr>
        <w:t>Практическое занятие №15</w:t>
      </w:r>
    </w:p>
    <w:p w:rsidR="00653CC3" w:rsidRPr="00B7799E" w:rsidRDefault="00653CC3" w:rsidP="00653CC3">
      <w:pPr>
        <w:jc w:val="center"/>
        <w:rPr>
          <w:b/>
          <w:color w:val="C00000"/>
        </w:rPr>
      </w:pPr>
      <w:r w:rsidRPr="00B7799E">
        <w:rPr>
          <w:b/>
          <w:color w:val="C00000"/>
        </w:rPr>
        <w:t>ПРАВИЛА БЕЗОПАСНОГО ПОВЕДЕНИЯ В ЦИФРОВОЙ СРЕДЕ</w:t>
      </w:r>
    </w:p>
    <w:p w:rsidR="00653CC3" w:rsidRPr="00B7799E" w:rsidRDefault="00653CC3" w:rsidP="00653CC3">
      <w:pPr>
        <w:jc w:val="center"/>
        <w:rPr>
          <w:color w:val="C00000"/>
        </w:rPr>
      </w:pPr>
    </w:p>
    <w:p w:rsidR="00653CC3" w:rsidRPr="00B66E4A" w:rsidRDefault="00653CC3" w:rsidP="00653CC3">
      <w:pPr>
        <w:rPr>
          <w:b/>
          <w:i/>
          <w:u w:val="single"/>
        </w:rPr>
      </w:pPr>
      <w:r w:rsidRPr="00B66E4A">
        <w:rPr>
          <w:b/>
          <w:i/>
          <w:u w:val="single"/>
        </w:rPr>
        <w:t xml:space="preserve">ЦЕЛЬ: </w:t>
      </w:r>
    </w:p>
    <w:p w:rsidR="00653CC3" w:rsidRPr="00C26D1C" w:rsidRDefault="00653CC3" w:rsidP="00653CC3">
      <w:pPr>
        <w:pStyle w:val="a4"/>
        <w:numPr>
          <w:ilvl w:val="0"/>
          <w:numId w:val="2"/>
        </w:numPr>
        <w:rPr>
          <w:i/>
        </w:rPr>
      </w:pPr>
      <w:r w:rsidRPr="00C26D1C">
        <w:rPr>
          <w:i/>
        </w:rPr>
        <w:t>формирование компетенций безопасного поведения в цифровой среде</w:t>
      </w:r>
      <w:r>
        <w:rPr>
          <w:i/>
        </w:rPr>
        <w:t xml:space="preserve"> и навыков защиты от информационных угроз</w:t>
      </w:r>
    </w:p>
    <w:p w:rsidR="00653CC3" w:rsidRDefault="00653CC3" w:rsidP="00653CC3">
      <w:pPr>
        <w:pStyle w:val="a4"/>
        <w:rPr>
          <w:b/>
          <w:i/>
        </w:rPr>
      </w:pPr>
    </w:p>
    <w:p w:rsidR="00653CC3" w:rsidRPr="00B66E4A" w:rsidRDefault="00653CC3" w:rsidP="00653CC3">
      <w:pPr>
        <w:rPr>
          <w:i/>
        </w:rPr>
      </w:pPr>
      <w:r w:rsidRPr="00B66E4A">
        <w:rPr>
          <w:b/>
          <w:i/>
          <w:u w:val="single"/>
        </w:rPr>
        <w:t>Учебное оборудование</w:t>
      </w:r>
      <w:r w:rsidRPr="00B66E4A">
        <w:rPr>
          <w:b/>
          <w:i/>
        </w:rPr>
        <w:t xml:space="preserve">: </w:t>
      </w:r>
      <w:r w:rsidRPr="00B66E4A">
        <w:rPr>
          <w:i/>
        </w:rPr>
        <w:t>тетради для практических работ, презентация, методичка</w:t>
      </w:r>
    </w:p>
    <w:p w:rsidR="00653CC3" w:rsidRDefault="00653CC3" w:rsidP="00653CC3"/>
    <w:p w:rsidR="00653CC3" w:rsidRDefault="00653CC3" w:rsidP="00653CC3">
      <w:pPr>
        <w:tabs>
          <w:tab w:val="left" w:pos="3075"/>
        </w:tabs>
        <w:rPr>
          <w:b/>
        </w:rPr>
      </w:pPr>
      <w:r>
        <w:tab/>
      </w:r>
      <w:r w:rsidRPr="00D77F19">
        <w:rPr>
          <w:b/>
        </w:rPr>
        <w:t xml:space="preserve">ХОД ЗАНЯТИЯ </w:t>
      </w:r>
    </w:p>
    <w:p w:rsidR="00653CC3" w:rsidRDefault="00653CC3" w:rsidP="00653CC3">
      <w:pPr>
        <w:tabs>
          <w:tab w:val="left" w:pos="3075"/>
        </w:tabs>
        <w:rPr>
          <w:b/>
        </w:rPr>
      </w:pPr>
    </w:p>
    <w:p w:rsidR="00653CC3" w:rsidRPr="005B5FE5" w:rsidRDefault="00653CC3" w:rsidP="00653CC3">
      <w:pPr>
        <w:tabs>
          <w:tab w:val="left" w:pos="3075"/>
        </w:tabs>
        <w:jc w:val="both"/>
        <w:rPr>
          <w:rStyle w:val="a5"/>
          <w:b/>
          <w:color w:val="000000" w:themeColor="text1"/>
        </w:rPr>
      </w:pPr>
      <w:r w:rsidRPr="005B5FE5">
        <w:rPr>
          <w:rStyle w:val="a5"/>
          <w:color w:val="000000" w:themeColor="text1"/>
        </w:rPr>
        <w:t>I. Изучить материалы презентации «Цифровая среда».</w:t>
      </w:r>
    </w:p>
    <w:p w:rsidR="00653CC3" w:rsidRPr="005B5FE5" w:rsidRDefault="00653CC3" w:rsidP="00653CC3">
      <w:pPr>
        <w:tabs>
          <w:tab w:val="left" w:pos="3075"/>
        </w:tabs>
        <w:jc w:val="both"/>
        <w:rPr>
          <w:rStyle w:val="a5"/>
          <w:b/>
          <w:color w:val="000000" w:themeColor="text1"/>
        </w:rPr>
      </w:pPr>
    </w:p>
    <w:p w:rsidR="00653CC3" w:rsidRPr="005B5FE5" w:rsidRDefault="00653CC3" w:rsidP="00653CC3">
      <w:pPr>
        <w:tabs>
          <w:tab w:val="left" w:pos="3075"/>
        </w:tabs>
        <w:ind w:left="-851"/>
        <w:rPr>
          <w:rStyle w:val="a5"/>
          <w:b/>
          <w:color w:val="000000" w:themeColor="text1"/>
        </w:rPr>
      </w:pPr>
      <w:r w:rsidRPr="005B5FE5">
        <w:rPr>
          <w:rStyle w:val="a5"/>
          <w:color w:val="000000" w:themeColor="text1"/>
        </w:rPr>
        <w:t xml:space="preserve">              II. Написать рекомендации по правилам безопасного поведения в цифровой среде.</w:t>
      </w:r>
    </w:p>
    <w:p w:rsidR="00653CC3" w:rsidRPr="005B5FE5" w:rsidRDefault="00653CC3" w:rsidP="00653CC3">
      <w:pPr>
        <w:ind w:left="-851"/>
        <w:rPr>
          <w:rStyle w:val="a5"/>
          <w:color w:val="000000" w:themeColor="text1"/>
        </w:rPr>
      </w:pPr>
    </w:p>
    <w:p w:rsidR="00653CC3" w:rsidRDefault="00653CC3" w:rsidP="00653CC3">
      <w:pPr>
        <w:rPr>
          <w:i/>
        </w:rPr>
      </w:pPr>
      <w:r w:rsidRPr="00D77F19">
        <w:rPr>
          <w:i/>
        </w:rPr>
        <w:lastRenderedPageBreak/>
        <w:t>1)</w:t>
      </w:r>
      <w:r>
        <w:rPr>
          <w:i/>
        </w:rPr>
        <w:t>Как подростку не попасть в зависимость от цифровой среды?</w:t>
      </w:r>
    </w:p>
    <w:p w:rsidR="00653CC3" w:rsidRDefault="00653CC3" w:rsidP="00653CC3">
      <w:pPr>
        <w:rPr>
          <w:i/>
        </w:rPr>
      </w:pPr>
      <w:r>
        <w:rPr>
          <w:i/>
        </w:rPr>
        <w:t xml:space="preserve">2)Как молодому человеку защититься от </w:t>
      </w:r>
      <w:proofErr w:type="spellStart"/>
      <w:r>
        <w:rPr>
          <w:i/>
        </w:rPr>
        <w:t>кибербуллинга</w:t>
      </w:r>
      <w:proofErr w:type="spellEnd"/>
      <w:r>
        <w:rPr>
          <w:i/>
        </w:rPr>
        <w:t xml:space="preserve"> и деструктивных опасных молодежных группировок?</w:t>
      </w:r>
    </w:p>
    <w:p w:rsidR="00653CC3" w:rsidRDefault="00653CC3" w:rsidP="00653CC3">
      <w:pPr>
        <w:rPr>
          <w:i/>
        </w:rPr>
      </w:pPr>
      <w:r>
        <w:rPr>
          <w:i/>
        </w:rPr>
        <w:t>3)Какие существуют правила безопасного использования цифровых устройств?</w:t>
      </w:r>
    </w:p>
    <w:p w:rsidR="00653CC3" w:rsidRDefault="00653CC3" w:rsidP="00653CC3">
      <w:pPr>
        <w:rPr>
          <w:i/>
        </w:rPr>
      </w:pPr>
      <w:r>
        <w:rPr>
          <w:i/>
        </w:rPr>
        <w:t>4)Как защититься от социальных манипуляций в цифровой среде?</w:t>
      </w:r>
    </w:p>
    <w:p w:rsidR="00653CC3" w:rsidRPr="00D77F19" w:rsidRDefault="00653CC3" w:rsidP="00653CC3">
      <w:pPr>
        <w:rPr>
          <w:i/>
        </w:rPr>
      </w:pPr>
      <w:r>
        <w:rPr>
          <w:i/>
        </w:rPr>
        <w:t>5)Как действовать при столкновении с угрозами в цифровой среде?</w:t>
      </w:r>
    </w:p>
    <w:p w:rsidR="00653CC3" w:rsidRPr="00070516" w:rsidRDefault="00653CC3" w:rsidP="00653CC3">
      <w:pPr>
        <w:rPr>
          <w:b/>
        </w:rPr>
      </w:pPr>
    </w:p>
    <w:p w:rsidR="00653CC3" w:rsidRDefault="00653CC3" w:rsidP="00653CC3">
      <w:pPr>
        <w:rPr>
          <w:b/>
          <w:i/>
        </w:rPr>
      </w:pPr>
      <w:r w:rsidRPr="00070516">
        <w:rPr>
          <w:b/>
          <w:i/>
          <w:lang w:val="en-US"/>
        </w:rPr>
        <w:t>III</w:t>
      </w:r>
      <w:r w:rsidRPr="00070516">
        <w:rPr>
          <w:b/>
          <w:i/>
        </w:rPr>
        <w:t>.Составить ответы на контрольные вопросы</w:t>
      </w:r>
      <w:r>
        <w:rPr>
          <w:b/>
          <w:i/>
        </w:rPr>
        <w:t>:</w:t>
      </w:r>
    </w:p>
    <w:p w:rsidR="00653CC3" w:rsidRDefault="00653CC3" w:rsidP="00653CC3">
      <w:pPr>
        <w:rPr>
          <w:b/>
          <w:i/>
        </w:rPr>
      </w:pPr>
    </w:p>
    <w:p w:rsidR="00653CC3" w:rsidRPr="00B66E4A" w:rsidRDefault="00653CC3" w:rsidP="00653CC3">
      <w:pPr>
        <w:rPr>
          <w:i/>
        </w:rPr>
      </w:pPr>
      <w:r w:rsidRPr="00B66E4A">
        <w:rPr>
          <w:i/>
        </w:rPr>
        <w:t xml:space="preserve">1.Что такое цифровая среда? </w:t>
      </w:r>
    </w:p>
    <w:p w:rsidR="00653CC3" w:rsidRPr="00B66E4A" w:rsidRDefault="00653CC3" w:rsidP="00653CC3">
      <w:pPr>
        <w:rPr>
          <w:i/>
        </w:rPr>
      </w:pPr>
      <w:r w:rsidRPr="00B66E4A">
        <w:rPr>
          <w:i/>
        </w:rPr>
        <w:t>2. Назовите компоненты цифровой среды.</w:t>
      </w:r>
    </w:p>
    <w:p w:rsidR="00653CC3" w:rsidRPr="00B66E4A" w:rsidRDefault="00653CC3" w:rsidP="00653CC3">
      <w:pPr>
        <w:rPr>
          <w:i/>
        </w:rPr>
      </w:pPr>
      <w:r w:rsidRPr="00B66E4A">
        <w:rPr>
          <w:i/>
        </w:rPr>
        <w:t>3.Что такое цифровой след? Назовите его виды.</w:t>
      </w:r>
    </w:p>
    <w:p w:rsidR="00653CC3" w:rsidRPr="00B66E4A" w:rsidRDefault="00653CC3" w:rsidP="00653CC3">
      <w:pPr>
        <w:rPr>
          <w:i/>
        </w:rPr>
      </w:pPr>
      <w:r w:rsidRPr="00B66E4A">
        <w:rPr>
          <w:i/>
        </w:rPr>
        <w:t>4.Что такое цифровая зависимость?</w:t>
      </w:r>
    </w:p>
    <w:p w:rsidR="00653CC3" w:rsidRDefault="00653CC3" w:rsidP="00653CC3">
      <w:pPr>
        <w:rPr>
          <w:i/>
        </w:rPr>
      </w:pPr>
      <w:r w:rsidRPr="00B66E4A">
        <w:rPr>
          <w:i/>
        </w:rPr>
        <w:t>5.Назовите угрозы цифровой среды.</w:t>
      </w:r>
    </w:p>
    <w:p w:rsidR="00653CC3" w:rsidRDefault="00653CC3" w:rsidP="00653CC3">
      <w:pPr>
        <w:rPr>
          <w:i/>
        </w:rPr>
      </w:pPr>
      <w:r>
        <w:rPr>
          <w:i/>
        </w:rPr>
        <w:t>6.Что такое социальная инженерия? Ее виды?</w:t>
      </w:r>
    </w:p>
    <w:p w:rsidR="00653CC3" w:rsidRDefault="00653CC3" w:rsidP="00653CC3">
      <w:pPr>
        <w:rPr>
          <w:i/>
        </w:rPr>
      </w:pPr>
      <w:r>
        <w:rPr>
          <w:i/>
        </w:rPr>
        <w:t xml:space="preserve">7.Что такое </w:t>
      </w:r>
      <w:proofErr w:type="spellStart"/>
      <w:r>
        <w:rPr>
          <w:i/>
        </w:rPr>
        <w:t>кибербуллинг</w:t>
      </w:r>
      <w:proofErr w:type="spellEnd"/>
      <w:r>
        <w:rPr>
          <w:i/>
        </w:rPr>
        <w:t xml:space="preserve">? </w:t>
      </w:r>
    </w:p>
    <w:p w:rsidR="00653CC3" w:rsidRPr="00B66E4A" w:rsidRDefault="00653CC3" w:rsidP="00653CC3">
      <w:pPr>
        <w:rPr>
          <w:i/>
        </w:rPr>
      </w:pPr>
      <w:r>
        <w:rPr>
          <w:i/>
        </w:rPr>
        <w:t>8.Что такое деструктивные группы? Назовите, какие опасные группы вам известны.</w:t>
      </w:r>
    </w:p>
    <w:p w:rsidR="00653CC3" w:rsidRPr="00B66E4A" w:rsidRDefault="00653CC3" w:rsidP="00653CC3">
      <w:pPr>
        <w:rPr>
          <w:i/>
        </w:rPr>
      </w:pPr>
    </w:p>
    <w:p w:rsidR="00653CC3" w:rsidRDefault="00653CC3" w:rsidP="00CA4BF7">
      <w:pPr>
        <w:tabs>
          <w:tab w:val="left" w:pos="2475"/>
        </w:tabs>
        <w:rPr>
          <w:sz w:val="28"/>
          <w:szCs w:val="28"/>
        </w:rPr>
      </w:pPr>
    </w:p>
    <w:p w:rsidR="00653CC3" w:rsidRPr="00653CC3" w:rsidRDefault="00653CC3" w:rsidP="00653CC3">
      <w:pPr>
        <w:rPr>
          <w:sz w:val="28"/>
          <w:szCs w:val="28"/>
        </w:rPr>
      </w:pPr>
    </w:p>
    <w:p w:rsidR="00653CC3" w:rsidRDefault="00653CC3" w:rsidP="00653CC3">
      <w:pPr>
        <w:rPr>
          <w:sz w:val="28"/>
          <w:szCs w:val="28"/>
        </w:rPr>
      </w:pPr>
    </w:p>
    <w:p w:rsidR="00653CC3" w:rsidRDefault="00653CC3" w:rsidP="00653CC3">
      <w:pPr>
        <w:jc w:val="center"/>
        <w:rPr>
          <w:b/>
          <w:sz w:val="28"/>
          <w:szCs w:val="28"/>
        </w:rPr>
      </w:pPr>
    </w:p>
    <w:p w:rsidR="00653CC3" w:rsidRDefault="00653CC3" w:rsidP="00653CC3">
      <w:pPr>
        <w:jc w:val="center"/>
        <w:rPr>
          <w:b/>
          <w:sz w:val="28"/>
          <w:szCs w:val="28"/>
        </w:rPr>
      </w:pPr>
    </w:p>
    <w:p w:rsidR="00653CC3" w:rsidRPr="00B7799E" w:rsidRDefault="002428F4" w:rsidP="00653CC3">
      <w:pPr>
        <w:jc w:val="center"/>
        <w:rPr>
          <w:b/>
          <w:color w:val="C00000"/>
          <w:sz w:val="28"/>
          <w:szCs w:val="28"/>
        </w:rPr>
      </w:pPr>
      <w:r>
        <w:rPr>
          <w:b/>
          <w:color w:val="C00000"/>
          <w:sz w:val="28"/>
          <w:szCs w:val="28"/>
        </w:rPr>
        <w:t xml:space="preserve"> </w:t>
      </w:r>
      <w:r w:rsidR="00C1494C" w:rsidRPr="00B7799E">
        <w:rPr>
          <w:b/>
          <w:color w:val="C00000"/>
          <w:sz w:val="28"/>
          <w:szCs w:val="28"/>
        </w:rPr>
        <w:t xml:space="preserve">  </w:t>
      </w:r>
      <w:r w:rsidR="00D8601F" w:rsidRPr="00B7799E">
        <w:rPr>
          <w:b/>
          <w:color w:val="C00000"/>
          <w:sz w:val="28"/>
          <w:szCs w:val="28"/>
        </w:rPr>
        <w:t xml:space="preserve">    </w:t>
      </w:r>
      <w:r w:rsidR="00653CC3" w:rsidRPr="00B7799E">
        <w:rPr>
          <w:b/>
          <w:color w:val="C00000"/>
          <w:sz w:val="28"/>
          <w:szCs w:val="28"/>
        </w:rPr>
        <w:t>Практическое занятие № 16</w:t>
      </w:r>
    </w:p>
    <w:p w:rsidR="00653CC3" w:rsidRPr="00B7799E" w:rsidRDefault="00653CC3" w:rsidP="00653CC3">
      <w:pPr>
        <w:jc w:val="center"/>
        <w:rPr>
          <w:b/>
          <w:color w:val="C00000"/>
          <w:sz w:val="28"/>
          <w:szCs w:val="28"/>
        </w:rPr>
      </w:pPr>
      <w:r w:rsidRPr="00B7799E">
        <w:rPr>
          <w:b/>
          <w:color w:val="C00000"/>
          <w:sz w:val="28"/>
          <w:szCs w:val="28"/>
        </w:rPr>
        <w:t xml:space="preserve">Правила и инструменты для распознавания </w:t>
      </w:r>
      <w:proofErr w:type="spellStart"/>
      <w:r w:rsidRPr="00B7799E">
        <w:rPr>
          <w:b/>
          <w:color w:val="C00000"/>
          <w:sz w:val="28"/>
          <w:szCs w:val="28"/>
        </w:rPr>
        <w:t>фейковых</w:t>
      </w:r>
      <w:proofErr w:type="spellEnd"/>
      <w:r w:rsidRPr="00B7799E">
        <w:rPr>
          <w:b/>
          <w:color w:val="C00000"/>
          <w:sz w:val="28"/>
          <w:szCs w:val="28"/>
        </w:rPr>
        <w:t xml:space="preserve">  текстов и изображений</w:t>
      </w:r>
    </w:p>
    <w:p w:rsidR="00653CC3" w:rsidRPr="00716588" w:rsidRDefault="00653CC3" w:rsidP="00653CC3">
      <w:pPr>
        <w:rPr>
          <w:b/>
          <w:i/>
        </w:rPr>
      </w:pPr>
      <w:r w:rsidRPr="00716588">
        <w:rPr>
          <w:b/>
          <w:i/>
        </w:rPr>
        <w:t>Цель:</w:t>
      </w:r>
    </w:p>
    <w:p w:rsidR="00653CC3" w:rsidRPr="00716588" w:rsidRDefault="00653CC3" w:rsidP="00653CC3">
      <w:pPr>
        <w:pStyle w:val="a4"/>
        <w:numPr>
          <w:ilvl w:val="0"/>
          <w:numId w:val="3"/>
        </w:numPr>
        <w:rPr>
          <w:i/>
          <w:sz w:val="28"/>
          <w:szCs w:val="28"/>
        </w:rPr>
      </w:pPr>
      <w:r w:rsidRPr="00716588">
        <w:rPr>
          <w:i/>
        </w:rPr>
        <w:t>Формирование навыков критического анализа информации и противодействия информационным угрозам в цифровой среде</w:t>
      </w:r>
      <w:r>
        <w:rPr>
          <w:i/>
        </w:rPr>
        <w:t>.</w:t>
      </w:r>
    </w:p>
    <w:p w:rsidR="00653CC3" w:rsidRPr="002A00B1" w:rsidRDefault="00653CC3" w:rsidP="00653CC3"/>
    <w:p w:rsidR="00653CC3" w:rsidRPr="00716588" w:rsidRDefault="00653CC3" w:rsidP="00653CC3">
      <w:pPr>
        <w:rPr>
          <w:b/>
          <w:i/>
        </w:rPr>
      </w:pPr>
      <w:r w:rsidRPr="00716588">
        <w:rPr>
          <w:b/>
          <w:i/>
        </w:rPr>
        <w:t>Учебное обеспечение:</w:t>
      </w:r>
    </w:p>
    <w:p w:rsidR="00653CC3" w:rsidRDefault="00653CC3" w:rsidP="00653CC3">
      <w:pPr>
        <w:pStyle w:val="a4"/>
        <w:numPr>
          <w:ilvl w:val="0"/>
          <w:numId w:val="7"/>
        </w:numPr>
        <w:rPr>
          <w:i/>
        </w:rPr>
      </w:pPr>
      <w:r w:rsidRPr="00926F29">
        <w:rPr>
          <w:i/>
        </w:rPr>
        <w:t>Методички;</w:t>
      </w:r>
    </w:p>
    <w:p w:rsidR="00653CC3" w:rsidRPr="00926F29" w:rsidRDefault="00653CC3" w:rsidP="00653CC3">
      <w:pPr>
        <w:pStyle w:val="a4"/>
        <w:numPr>
          <w:ilvl w:val="0"/>
          <w:numId w:val="7"/>
        </w:numPr>
        <w:rPr>
          <w:i/>
        </w:rPr>
      </w:pPr>
      <w:r>
        <w:rPr>
          <w:i/>
        </w:rPr>
        <w:t>Информационные материалы.</w:t>
      </w:r>
    </w:p>
    <w:p w:rsidR="00653CC3" w:rsidRDefault="00653CC3" w:rsidP="00653CC3">
      <w:pPr>
        <w:pStyle w:val="a4"/>
        <w:rPr>
          <w:i/>
        </w:rPr>
      </w:pPr>
      <w:r>
        <w:rPr>
          <w:i/>
        </w:rPr>
        <w:t xml:space="preserve">                                       </w:t>
      </w:r>
    </w:p>
    <w:p w:rsidR="00653CC3" w:rsidRDefault="00653CC3" w:rsidP="00653CC3">
      <w:pPr>
        <w:jc w:val="center"/>
        <w:rPr>
          <w:b/>
        </w:rPr>
      </w:pPr>
    </w:p>
    <w:p w:rsidR="00653CC3" w:rsidRDefault="00653CC3" w:rsidP="00653CC3">
      <w:pPr>
        <w:jc w:val="center"/>
        <w:rPr>
          <w:b/>
        </w:rPr>
      </w:pPr>
      <w:r>
        <w:rPr>
          <w:b/>
        </w:rPr>
        <w:t>ХОД ЗАНЯТИЯ</w:t>
      </w:r>
    </w:p>
    <w:p w:rsidR="00653CC3" w:rsidRDefault="00653CC3" w:rsidP="00653CC3">
      <w:pPr>
        <w:jc w:val="center"/>
        <w:rPr>
          <w:b/>
        </w:rPr>
      </w:pPr>
    </w:p>
    <w:p w:rsidR="00653CC3" w:rsidRPr="00715360" w:rsidRDefault="00653CC3" w:rsidP="00653CC3">
      <w:pPr>
        <w:rPr>
          <w:b/>
          <w:i/>
        </w:rPr>
      </w:pPr>
      <w:r w:rsidRPr="00715360">
        <w:rPr>
          <w:b/>
          <w:i/>
        </w:rPr>
        <w:t>ЗАДАНИЕ 1.</w:t>
      </w:r>
    </w:p>
    <w:p w:rsidR="00653CC3" w:rsidRPr="00715360" w:rsidRDefault="00653CC3" w:rsidP="00653CC3">
      <w:pPr>
        <w:rPr>
          <w:b/>
          <w:i/>
        </w:rPr>
      </w:pPr>
      <w:r w:rsidRPr="00715360">
        <w:rPr>
          <w:i/>
        </w:rPr>
        <w:t>Изучите предложенный материал по теме</w:t>
      </w:r>
      <w:r w:rsidRPr="00715360">
        <w:rPr>
          <w:b/>
          <w:i/>
        </w:rPr>
        <w:t xml:space="preserve">  «Достоверность информации в цифровой среде».</w:t>
      </w:r>
    </w:p>
    <w:p w:rsidR="00653CC3" w:rsidRDefault="00653CC3" w:rsidP="00653CC3">
      <w:pPr>
        <w:jc w:val="center"/>
        <w:rPr>
          <w:b/>
        </w:rPr>
      </w:pPr>
    </w:p>
    <w:p w:rsidR="00653CC3" w:rsidRPr="00715360" w:rsidRDefault="00653CC3" w:rsidP="00653CC3">
      <w:pPr>
        <w:rPr>
          <w:b/>
          <w:i/>
        </w:rPr>
      </w:pPr>
      <w:r w:rsidRPr="00715360">
        <w:rPr>
          <w:b/>
          <w:i/>
        </w:rPr>
        <w:t xml:space="preserve">ЗАДАНИЕ </w:t>
      </w:r>
      <w:r>
        <w:rPr>
          <w:b/>
          <w:i/>
        </w:rPr>
        <w:t>2</w:t>
      </w:r>
      <w:r w:rsidRPr="00715360">
        <w:rPr>
          <w:b/>
          <w:i/>
        </w:rPr>
        <w:t>.</w:t>
      </w:r>
    </w:p>
    <w:p w:rsidR="00653CC3" w:rsidRDefault="00653CC3" w:rsidP="00653CC3">
      <w:pPr>
        <w:rPr>
          <w:b/>
        </w:rPr>
      </w:pPr>
    </w:p>
    <w:p w:rsidR="00653CC3" w:rsidRDefault="00653CC3" w:rsidP="00653CC3">
      <w:pPr>
        <w:rPr>
          <w:i/>
        </w:rPr>
      </w:pPr>
      <w:r w:rsidRPr="002A7CD9">
        <w:rPr>
          <w:b/>
          <w:i/>
        </w:rPr>
        <w:t>Составьте рекомендации по правилам безопасности в цифровой среде</w:t>
      </w:r>
      <w:r>
        <w:rPr>
          <w:i/>
        </w:rPr>
        <w:t>:</w:t>
      </w:r>
    </w:p>
    <w:p w:rsidR="00653CC3" w:rsidRDefault="00653CC3" w:rsidP="00653CC3">
      <w:pPr>
        <w:rPr>
          <w:i/>
        </w:rPr>
      </w:pPr>
    </w:p>
    <w:p w:rsidR="00653CC3" w:rsidRDefault="00653CC3" w:rsidP="00653CC3">
      <w:pPr>
        <w:rPr>
          <w:i/>
        </w:rPr>
      </w:pPr>
      <w:r>
        <w:rPr>
          <w:i/>
        </w:rPr>
        <w:t xml:space="preserve">1)Какие существуют способы распознавания недостоверной, </w:t>
      </w:r>
      <w:proofErr w:type="spellStart"/>
      <w:r>
        <w:rPr>
          <w:i/>
        </w:rPr>
        <w:t>фейковой</w:t>
      </w:r>
      <w:proofErr w:type="spellEnd"/>
      <w:r>
        <w:rPr>
          <w:i/>
        </w:rPr>
        <w:t xml:space="preserve"> информации?</w:t>
      </w:r>
    </w:p>
    <w:p w:rsidR="00653CC3" w:rsidRDefault="00653CC3" w:rsidP="00653CC3">
      <w:pPr>
        <w:rPr>
          <w:i/>
        </w:rPr>
      </w:pPr>
    </w:p>
    <w:p w:rsidR="00653CC3" w:rsidRDefault="00653CC3" w:rsidP="00653CC3">
      <w:pPr>
        <w:rPr>
          <w:i/>
        </w:rPr>
      </w:pPr>
      <w:r>
        <w:rPr>
          <w:i/>
        </w:rPr>
        <w:t>2)</w:t>
      </w:r>
      <w:r w:rsidRPr="00AC088D">
        <w:rPr>
          <w:b/>
          <w:sz w:val="20"/>
          <w:szCs w:val="20"/>
        </w:rPr>
        <w:t xml:space="preserve"> </w:t>
      </w:r>
      <w:r>
        <w:rPr>
          <w:i/>
        </w:rPr>
        <w:t xml:space="preserve">Какие существуют </w:t>
      </w:r>
      <w:r w:rsidRPr="00AC088D">
        <w:rPr>
          <w:i/>
        </w:rPr>
        <w:t>способы выхода из «информационного пузыря</w:t>
      </w:r>
      <w:r>
        <w:rPr>
          <w:i/>
        </w:rPr>
        <w:t>»?</w:t>
      </w:r>
    </w:p>
    <w:p w:rsidR="00653CC3" w:rsidRDefault="00653CC3" w:rsidP="00653CC3">
      <w:pPr>
        <w:jc w:val="both"/>
        <w:rPr>
          <w:i/>
        </w:rPr>
      </w:pPr>
    </w:p>
    <w:p w:rsidR="00653CC3" w:rsidRDefault="00653CC3" w:rsidP="00653CC3">
      <w:pPr>
        <w:jc w:val="both"/>
        <w:rPr>
          <w:i/>
        </w:rPr>
      </w:pPr>
      <w:r>
        <w:rPr>
          <w:i/>
        </w:rPr>
        <w:t xml:space="preserve">3)Назовите способы расширения информационного кругозора, который может помочь вам </w:t>
      </w:r>
      <w:r w:rsidRPr="00AC088D">
        <w:rPr>
          <w:i/>
        </w:rPr>
        <w:t xml:space="preserve">минимизировать риски от </w:t>
      </w:r>
      <w:r>
        <w:rPr>
          <w:i/>
        </w:rPr>
        <w:t xml:space="preserve">различных </w:t>
      </w:r>
      <w:r w:rsidRPr="00AC088D">
        <w:rPr>
          <w:i/>
        </w:rPr>
        <w:t>угроз</w:t>
      </w:r>
      <w:r>
        <w:rPr>
          <w:i/>
        </w:rPr>
        <w:t xml:space="preserve"> в интернете (примеры)</w:t>
      </w:r>
    </w:p>
    <w:p w:rsidR="00653CC3" w:rsidRDefault="00653CC3" w:rsidP="00653CC3">
      <w:pPr>
        <w:jc w:val="both"/>
        <w:rPr>
          <w:i/>
        </w:rPr>
      </w:pPr>
    </w:p>
    <w:p w:rsidR="00653CC3" w:rsidRDefault="00653CC3" w:rsidP="00653CC3">
      <w:pPr>
        <w:rPr>
          <w:b/>
          <w:sz w:val="20"/>
          <w:szCs w:val="20"/>
        </w:rPr>
      </w:pPr>
      <w:r>
        <w:rPr>
          <w:i/>
        </w:rPr>
        <w:t xml:space="preserve">4) Как проверить </w:t>
      </w:r>
      <w:r w:rsidRPr="00AC088D">
        <w:rPr>
          <w:b/>
          <w:sz w:val="20"/>
          <w:szCs w:val="20"/>
        </w:rPr>
        <w:t xml:space="preserve"> </w:t>
      </w:r>
      <w:r>
        <w:rPr>
          <w:i/>
        </w:rPr>
        <w:t>подлинность</w:t>
      </w:r>
      <w:r w:rsidRPr="00AC088D">
        <w:rPr>
          <w:i/>
        </w:rPr>
        <w:t xml:space="preserve"> аккаунтов в социальных сетях</w:t>
      </w:r>
      <w:r>
        <w:rPr>
          <w:i/>
        </w:rPr>
        <w:t>?</w:t>
      </w:r>
    </w:p>
    <w:p w:rsidR="00653CC3" w:rsidRPr="00AC088D" w:rsidRDefault="00653CC3" w:rsidP="00653CC3">
      <w:pPr>
        <w:jc w:val="both"/>
        <w:rPr>
          <w:i/>
        </w:rPr>
      </w:pPr>
    </w:p>
    <w:p w:rsidR="00653CC3" w:rsidRPr="00291A34" w:rsidRDefault="00653CC3" w:rsidP="00653CC3"/>
    <w:p w:rsidR="00653CC3" w:rsidRDefault="00653CC3" w:rsidP="00653CC3">
      <w:pPr>
        <w:rPr>
          <w:b/>
          <w:i/>
        </w:rPr>
      </w:pPr>
      <w:r w:rsidRPr="00715360">
        <w:rPr>
          <w:b/>
          <w:i/>
        </w:rPr>
        <w:t xml:space="preserve">ЗАДАНИЕ </w:t>
      </w:r>
      <w:r>
        <w:rPr>
          <w:b/>
          <w:i/>
        </w:rPr>
        <w:t>3.</w:t>
      </w:r>
    </w:p>
    <w:p w:rsidR="00653CC3" w:rsidRDefault="00653CC3" w:rsidP="00653CC3">
      <w:pPr>
        <w:rPr>
          <w:b/>
          <w:i/>
        </w:rPr>
      </w:pPr>
    </w:p>
    <w:p w:rsidR="00653CC3" w:rsidRDefault="00653CC3" w:rsidP="00653CC3">
      <w:pPr>
        <w:rPr>
          <w:b/>
          <w:i/>
        </w:rPr>
      </w:pPr>
      <w:r>
        <w:rPr>
          <w:b/>
          <w:i/>
        </w:rPr>
        <w:t xml:space="preserve">Ответить на контрольные вопросы </w:t>
      </w:r>
      <w:proofErr w:type="gramStart"/>
      <w:r w:rsidRPr="00842249">
        <w:rPr>
          <w:i/>
        </w:rPr>
        <w:t>(</w:t>
      </w:r>
      <w:r>
        <w:rPr>
          <w:i/>
        </w:rPr>
        <w:t xml:space="preserve"> </w:t>
      </w:r>
      <w:proofErr w:type="gramEnd"/>
      <w:r>
        <w:rPr>
          <w:i/>
        </w:rPr>
        <w:t xml:space="preserve">и </w:t>
      </w:r>
      <w:r w:rsidRPr="00842249">
        <w:rPr>
          <w:i/>
        </w:rPr>
        <w:t>выучить</w:t>
      </w:r>
      <w:r>
        <w:rPr>
          <w:i/>
        </w:rPr>
        <w:t>!!</w:t>
      </w:r>
      <w:r w:rsidRPr="00842249">
        <w:rPr>
          <w:i/>
        </w:rPr>
        <w:t xml:space="preserve">) </w:t>
      </w:r>
    </w:p>
    <w:p w:rsidR="00653CC3" w:rsidRPr="00842249" w:rsidRDefault="00653CC3" w:rsidP="00653CC3">
      <w:pPr>
        <w:rPr>
          <w:rStyle w:val="a6"/>
          <w:b w:val="0"/>
          <w:i/>
          <w:color w:val="333333"/>
          <w:shd w:val="clear" w:color="auto" w:fill="FFFFFF"/>
        </w:rPr>
      </w:pPr>
      <w:r w:rsidRPr="00842249">
        <w:rPr>
          <w:b/>
          <w:i/>
        </w:rPr>
        <w:t>1)</w:t>
      </w:r>
      <w:r w:rsidRPr="00842249">
        <w:rPr>
          <w:i/>
        </w:rPr>
        <w:t>Что такое</w:t>
      </w:r>
      <w:r w:rsidRPr="00842249">
        <w:rPr>
          <w:b/>
          <w:i/>
        </w:rPr>
        <w:t xml:space="preserve"> </w:t>
      </w:r>
      <w:r>
        <w:rPr>
          <w:b/>
          <w:i/>
        </w:rPr>
        <w:t>«</w:t>
      </w:r>
      <w:proofErr w:type="spellStart"/>
      <w:r w:rsidRPr="00842249">
        <w:rPr>
          <w:rStyle w:val="a6"/>
          <w:i/>
          <w:color w:val="333333"/>
          <w:shd w:val="clear" w:color="auto" w:fill="FFFFFF"/>
        </w:rPr>
        <w:t>фактчекинг</w:t>
      </w:r>
      <w:proofErr w:type="spellEnd"/>
      <w:r>
        <w:rPr>
          <w:rStyle w:val="a6"/>
          <w:i/>
          <w:color w:val="333333"/>
          <w:shd w:val="clear" w:color="auto" w:fill="FFFFFF"/>
        </w:rPr>
        <w:t>»?</w:t>
      </w:r>
    </w:p>
    <w:p w:rsidR="00653CC3" w:rsidRDefault="00653CC3" w:rsidP="00653CC3">
      <w:pPr>
        <w:rPr>
          <w:i/>
        </w:rPr>
      </w:pPr>
      <w:r>
        <w:rPr>
          <w:rStyle w:val="a6"/>
          <w:color w:val="333333"/>
          <w:shd w:val="clear" w:color="auto" w:fill="FFFFFF"/>
        </w:rPr>
        <w:t>2)</w:t>
      </w:r>
      <w:r w:rsidRPr="00842249">
        <w:rPr>
          <w:i/>
        </w:rPr>
        <w:t xml:space="preserve"> Что такое</w:t>
      </w:r>
      <w:r w:rsidRPr="00110CE9">
        <w:rPr>
          <w:color w:val="333333"/>
          <w:shd w:val="clear" w:color="auto" w:fill="FFFFFF"/>
        </w:rPr>
        <w:t> </w:t>
      </w:r>
      <w:r>
        <w:rPr>
          <w:color w:val="333333"/>
          <w:shd w:val="clear" w:color="auto" w:fill="FFFFFF"/>
        </w:rPr>
        <w:t>«</w:t>
      </w:r>
      <w:r>
        <w:rPr>
          <w:i/>
        </w:rPr>
        <w:t>и</w:t>
      </w:r>
      <w:r w:rsidRPr="00842249">
        <w:rPr>
          <w:i/>
        </w:rPr>
        <w:t>нформационный пузырь</w:t>
      </w:r>
      <w:r>
        <w:rPr>
          <w:i/>
        </w:rPr>
        <w:t>»?</w:t>
      </w:r>
    </w:p>
    <w:p w:rsidR="00653CC3" w:rsidRPr="00842249" w:rsidRDefault="00653CC3" w:rsidP="00653CC3">
      <w:pPr>
        <w:rPr>
          <w:i/>
        </w:rPr>
      </w:pPr>
      <w:r>
        <w:rPr>
          <w:i/>
        </w:rPr>
        <w:t>3)</w:t>
      </w:r>
      <w:r w:rsidRPr="00842249">
        <w:rPr>
          <w:i/>
        </w:rPr>
        <w:t xml:space="preserve"> Что такое</w:t>
      </w:r>
      <w:r w:rsidRPr="00110CE9">
        <w:rPr>
          <w:color w:val="333333"/>
          <w:shd w:val="clear" w:color="auto" w:fill="FFFFFF"/>
        </w:rPr>
        <w:t> </w:t>
      </w:r>
      <w:r>
        <w:rPr>
          <w:color w:val="333333"/>
          <w:shd w:val="clear" w:color="auto" w:fill="FFFFFF"/>
        </w:rPr>
        <w:t>«</w:t>
      </w:r>
      <w:proofErr w:type="spellStart"/>
      <w:r>
        <w:rPr>
          <w:i/>
        </w:rPr>
        <w:t>к</w:t>
      </w:r>
      <w:r w:rsidRPr="00842249">
        <w:rPr>
          <w:i/>
        </w:rPr>
        <w:t>ликбейт</w:t>
      </w:r>
      <w:proofErr w:type="spellEnd"/>
      <w:r>
        <w:rPr>
          <w:i/>
        </w:rPr>
        <w:t>»?</w:t>
      </w:r>
    </w:p>
    <w:p w:rsidR="00653CC3" w:rsidRDefault="00653CC3" w:rsidP="00653CC3">
      <w:r>
        <w:rPr>
          <w:i/>
        </w:rPr>
        <w:t>4)</w:t>
      </w:r>
      <w:r w:rsidRPr="00842249">
        <w:rPr>
          <w:i/>
        </w:rPr>
        <w:t>Что такое</w:t>
      </w:r>
      <w:r w:rsidRPr="00842249">
        <w:rPr>
          <w:color w:val="333333"/>
          <w:shd w:val="clear" w:color="auto" w:fill="FFFFFF"/>
        </w:rPr>
        <w:t> </w:t>
      </w:r>
      <w:r w:rsidRPr="00842249">
        <w:rPr>
          <w:b/>
        </w:rPr>
        <w:t xml:space="preserve"> </w:t>
      </w:r>
      <w:r w:rsidRPr="00842249">
        <w:rPr>
          <w:i/>
        </w:rPr>
        <w:t>«</w:t>
      </w:r>
      <w:proofErr w:type="gramStart"/>
      <w:r w:rsidRPr="00842249">
        <w:rPr>
          <w:i/>
        </w:rPr>
        <w:t>Мошеннический</w:t>
      </w:r>
      <w:proofErr w:type="gramEnd"/>
      <w:r w:rsidRPr="00842249">
        <w:rPr>
          <w:i/>
        </w:rPr>
        <w:t xml:space="preserve"> контент»</w:t>
      </w:r>
      <w:r>
        <w:rPr>
          <w:i/>
        </w:rPr>
        <w:t>?</w:t>
      </w:r>
    </w:p>
    <w:p w:rsidR="00653CC3" w:rsidRDefault="00653CC3" w:rsidP="00653CC3">
      <w:pPr>
        <w:rPr>
          <w:i/>
        </w:rPr>
      </w:pPr>
      <w:r w:rsidRPr="00842249">
        <w:rPr>
          <w:i/>
        </w:rPr>
        <w:t xml:space="preserve">5)Что такое </w:t>
      </w:r>
      <w:r>
        <w:rPr>
          <w:i/>
        </w:rPr>
        <w:t>«</w:t>
      </w:r>
      <w:proofErr w:type="spellStart"/>
      <w:r w:rsidRPr="00842249">
        <w:rPr>
          <w:i/>
        </w:rPr>
        <w:t>Фрейминг</w:t>
      </w:r>
      <w:proofErr w:type="spellEnd"/>
      <w:r>
        <w:rPr>
          <w:i/>
        </w:rPr>
        <w:t>»?</w:t>
      </w:r>
    </w:p>
    <w:p w:rsidR="00653CC3" w:rsidRPr="005F0E5F" w:rsidRDefault="00653CC3" w:rsidP="00653CC3">
      <w:r w:rsidRPr="00842249">
        <w:rPr>
          <w:i/>
        </w:rPr>
        <w:t xml:space="preserve">6) Что такое </w:t>
      </w:r>
      <w:r>
        <w:rPr>
          <w:i/>
        </w:rPr>
        <w:t>«</w:t>
      </w:r>
      <w:r w:rsidRPr="00842249">
        <w:rPr>
          <w:i/>
        </w:rPr>
        <w:t>Боты и тролли</w:t>
      </w:r>
      <w:r>
        <w:rPr>
          <w:i/>
        </w:rPr>
        <w:t>»?</w:t>
      </w:r>
    </w:p>
    <w:p w:rsidR="00653CC3" w:rsidRPr="00842249" w:rsidRDefault="00653CC3" w:rsidP="00653CC3">
      <w:pPr>
        <w:rPr>
          <w:i/>
        </w:rPr>
      </w:pPr>
      <w:r w:rsidRPr="00842249">
        <w:rPr>
          <w:i/>
        </w:rPr>
        <w:t>7) Какова главная цель  информационного кругозора</w:t>
      </w:r>
      <w:r>
        <w:rPr>
          <w:i/>
        </w:rPr>
        <w:t>?</w:t>
      </w:r>
    </w:p>
    <w:p w:rsidR="00653CC3" w:rsidRPr="00842249" w:rsidRDefault="00653CC3" w:rsidP="00653CC3">
      <w:pPr>
        <w:rPr>
          <w:i/>
        </w:rPr>
      </w:pPr>
      <w:r>
        <w:rPr>
          <w:i/>
        </w:rPr>
        <w:t xml:space="preserve">8) Что такое </w:t>
      </w:r>
      <w:proofErr w:type="spellStart"/>
      <w:r>
        <w:rPr>
          <w:i/>
        </w:rPr>
        <w:t>фейки</w:t>
      </w:r>
      <w:proofErr w:type="spellEnd"/>
      <w:proofErr w:type="gramStart"/>
      <w:r>
        <w:rPr>
          <w:i/>
        </w:rPr>
        <w:t xml:space="preserve"> ?</w:t>
      </w:r>
      <w:proofErr w:type="gramEnd"/>
      <w:r>
        <w:rPr>
          <w:i/>
        </w:rPr>
        <w:t xml:space="preserve"> Назовите их разновидности.</w:t>
      </w:r>
    </w:p>
    <w:p w:rsidR="00653CC3" w:rsidRDefault="00653CC3" w:rsidP="00653CC3">
      <w:pPr>
        <w:jc w:val="center"/>
        <w:rPr>
          <w:b/>
        </w:rPr>
      </w:pPr>
    </w:p>
    <w:p w:rsidR="00653CC3" w:rsidRDefault="00653CC3" w:rsidP="00653CC3">
      <w:pPr>
        <w:jc w:val="center"/>
        <w:rPr>
          <w:b/>
        </w:rPr>
      </w:pPr>
    </w:p>
    <w:p w:rsidR="00653CC3" w:rsidRDefault="00653CC3" w:rsidP="00653CC3">
      <w:pPr>
        <w:jc w:val="center"/>
        <w:rPr>
          <w:b/>
        </w:rPr>
      </w:pPr>
    </w:p>
    <w:p w:rsidR="00653CC3" w:rsidRDefault="00653CC3" w:rsidP="00653CC3">
      <w:pPr>
        <w:jc w:val="center"/>
        <w:rPr>
          <w:b/>
        </w:rPr>
      </w:pPr>
    </w:p>
    <w:p w:rsidR="00653CC3" w:rsidRDefault="00653CC3" w:rsidP="00653CC3">
      <w:pPr>
        <w:jc w:val="center"/>
        <w:rPr>
          <w:b/>
        </w:rPr>
      </w:pPr>
    </w:p>
    <w:p w:rsidR="00653CC3" w:rsidRDefault="00653CC3" w:rsidP="00653CC3">
      <w:pPr>
        <w:jc w:val="center"/>
        <w:rPr>
          <w:b/>
        </w:rPr>
      </w:pPr>
    </w:p>
    <w:p w:rsidR="00653CC3" w:rsidRDefault="00653CC3" w:rsidP="00653CC3">
      <w:pPr>
        <w:jc w:val="center"/>
        <w:rPr>
          <w:b/>
        </w:rPr>
      </w:pPr>
    </w:p>
    <w:p w:rsidR="00653CC3" w:rsidRDefault="00653CC3" w:rsidP="00653CC3">
      <w:pPr>
        <w:rPr>
          <w:b/>
        </w:rPr>
      </w:pPr>
    </w:p>
    <w:p w:rsidR="00653CC3" w:rsidRPr="002428F4" w:rsidRDefault="002428F4" w:rsidP="00653CC3">
      <w:pPr>
        <w:rPr>
          <w:b/>
        </w:rPr>
      </w:pPr>
      <w:r>
        <w:rPr>
          <w:b/>
          <w:color w:val="C00000"/>
        </w:rPr>
        <w:t xml:space="preserve">ТЕОРЕТИЧЕСКИЙ  </w:t>
      </w:r>
      <w:r w:rsidR="00653CC3" w:rsidRPr="002428F4">
        <w:rPr>
          <w:b/>
          <w:color w:val="C00000"/>
        </w:rPr>
        <w:t xml:space="preserve">МАТЕРИАЛ ДЛЯ ВЫПОЛНЕНИЯ ПРАКТИЧЕСКОГО </w:t>
      </w:r>
      <w:r w:rsidR="00653CC3" w:rsidRPr="002428F4">
        <w:rPr>
          <w:b/>
        </w:rPr>
        <w:t>ЗАНЯТИЯ №16</w:t>
      </w:r>
    </w:p>
    <w:p w:rsidR="00653CC3" w:rsidRPr="002428F4" w:rsidRDefault="00653CC3" w:rsidP="00653CC3">
      <w:pPr>
        <w:rPr>
          <w:b/>
        </w:rPr>
      </w:pPr>
    </w:p>
    <w:p w:rsidR="00653CC3" w:rsidRPr="002428F4" w:rsidRDefault="00653CC3" w:rsidP="00653CC3">
      <w:pPr>
        <w:jc w:val="center"/>
        <w:rPr>
          <w:color w:val="0070C0"/>
          <w:sz w:val="20"/>
          <w:szCs w:val="20"/>
        </w:rPr>
      </w:pPr>
      <w:r w:rsidRPr="002428F4">
        <w:rPr>
          <w:b/>
          <w:color w:val="0070C0"/>
          <w:sz w:val="20"/>
          <w:szCs w:val="20"/>
        </w:rPr>
        <w:t>ОСНОВНЫЕ ИСТОЧНИКИ ЦИФРОВОЙ ИНФОРМАЦИИ</w:t>
      </w:r>
    </w:p>
    <w:p w:rsidR="00653CC3" w:rsidRDefault="00653CC3" w:rsidP="00653CC3">
      <w:pPr>
        <w:jc w:val="center"/>
      </w:pPr>
      <w:r w:rsidRPr="002428F4">
        <w:rPr>
          <w:color w:val="000000" w:themeColor="text1"/>
        </w:rPr>
        <w:t xml:space="preserve">Цифровая среда предоставляет нам множество различных ресурсов, через </w:t>
      </w:r>
      <w:r>
        <w:t>которые мы можем получать новости и знания.</w:t>
      </w:r>
    </w:p>
    <w:p w:rsidR="00653CC3" w:rsidRDefault="00653CC3" w:rsidP="00653CC3">
      <w:r w:rsidRPr="00291A34">
        <w:rPr>
          <w:b/>
          <w:i/>
        </w:rPr>
        <w:t>Среди них можно выделить</w:t>
      </w:r>
      <w:r>
        <w:t xml:space="preserve">: </w:t>
      </w:r>
    </w:p>
    <w:p w:rsidR="00653CC3" w:rsidRDefault="00653CC3" w:rsidP="00653CC3">
      <w:pPr>
        <w:pStyle w:val="a4"/>
        <w:numPr>
          <w:ilvl w:val="0"/>
          <w:numId w:val="3"/>
        </w:numPr>
      </w:pPr>
      <w:r w:rsidRPr="00291A34">
        <w:rPr>
          <w:b/>
          <w:i/>
        </w:rPr>
        <w:t>Новостные сайты и порталы</w:t>
      </w:r>
      <w:r>
        <w:t xml:space="preserve"> — онлайн-ресурсы, которые публикуют актуальные события. Однако важно помнить, что даже крупные и известные издания могут публиковать непроверенные сведения. </w:t>
      </w:r>
    </w:p>
    <w:p w:rsidR="00653CC3" w:rsidRDefault="00653CC3" w:rsidP="00653CC3">
      <w:pPr>
        <w:pStyle w:val="a4"/>
        <w:numPr>
          <w:ilvl w:val="0"/>
          <w:numId w:val="3"/>
        </w:numPr>
      </w:pPr>
      <w:r w:rsidRPr="00291A34">
        <w:rPr>
          <w:b/>
          <w:i/>
        </w:rPr>
        <w:t>Социальные сети</w:t>
      </w:r>
      <w:r>
        <w:t xml:space="preserve"> — В Контакте, </w:t>
      </w:r>
      <w:proofErr w:type="spellStart"/>
      <w:r>
        <w:t>Телеграм</w:t>
      </w:r>
      <w:proofErr w:type="spellEnd"/>
      <w:r>
        <w:t xml:space="preserve">, Одноклассники и другие платформы, где мы получаем </w:t>
      </w:r>
      <w:proofErr w:type="gramStart"/>
      <w:r>
        <w:t>информацию</w:t>
      </w:r>
      <w:proofErr w:type="gramEnd"/>
      <w:r>
        <w:t xml:space="preserve"> как от официальных ресурсов, так и от простых пользователей. Это может быть как полезным, так и опасным, так как часто в </w:t>
      </w:r>
      <w:proofErr w:type="spellStart"/>
      <w:r>
        <w:t>соцсетях</w:t>
      </w:r>
      <w:proofErr w:type="spellEnd"/>
      <w:r>
        <w:t xml:space="preserve"> распространяются слухи, </w:t>
      </w:r>
      <w:proofErr w:type="spellStart"/>
      <w:r>
        <w:t>фейки</w:t>
      </w:r>
      <w:proofErr w:type="spellEnd"/>
      <w:r>
        <w:t xml:space="preserve"> и манипуляции.</w:t>
      </w:r>
    </w:p>
    <w:p w:rsidR="00653CC3" w:rsidRDefault="00653CC3" w:rsidP="00653CC3">
      <w:pPr>
        <w:pStyle w:val="a4"/>
        <w:numPr>
          <w:ilvl w:val="0"/>
          <w:numId w:val="3"/>
        </w:numPr>
      </w:pPr>
      <w:r w:rsidRPr="00291A34">
        <w:rPr>
          <w:b/>
          <w:i/>
        </w:rPr>
        <w:t xml:space="preserve"> Форумы и блоги </w:t>
      </w:r>
      <w:r>
        <w:t xml:space="preserve">— это пространства для общения, обмена мнениями и обсуждения различных тем. Но здесь часто бывают и субъективные точки зрения, и недостоверные сведения. </w:t>
      </w:r>
    </w:p>
    <w:p w:rsidR="00653CC3" w:rsidRDefault="00653CC3" w:rsidP="00653CC3">
      <w:pPr>
        <w:pStyle w:val="a4"/>
        <w:numPr>
          <w:ilvl w:val="0"/>
          <w:numId w:val="3"/>
        </w:numPr>
      </w:pPr>
      <w:r w:rsidRPr="00291A34">
        <w:rPr>
          <w:b/>
          <w:i/>
        </w:rPr>
        <w:t>Мобильные приложения</w:t>
      </w:r>
      <w:r>
        <w:t xml:space="preserve"> — новостные ленты в приложениях, уведомления на телефоне, рекламные объявления и прочее. Важно учитывать, что не все из них обеспечивают проверку достоверности распространяемого материала.</w:t>
      </w:r>
    </w:p>
    <w:p w:rsidR="00653CC3" w:rsidRPr="00291A34" w:rsidRDefault="00653CC3" w:rsidP="00653CC3"/>
    <w:p w:rsidR="00653CC3" w:rsidRPr="00291A34" w:rsidRDefault="00653CC3" w:rsidP="00653CC3"/>
    <w:p w:rsidR="00653CC3" w:rsidRPr="002428F4" w:rsidRDefault="00653CC3" w:rsidP="00653CC3">
      <w:pPr>
        <w:jc w:val="center"/>
        <w:rPr>
          <w:color w:val="0070C0"/>
          <w:sz w:val="20"/>
          <w:szCs w:val="20"/>
        </w:rPr>
      </w:pPr>
      <w:r w:rsidRPr="002428F4">
        <w:rPr>
          <w:b/>
          <w:color w:val="0070C0"/>
          <w:sz w:val="20"/>
          <w:szCs w:val="20"/>
        </w:rPr>
        <w:t>ХАРАКТЕРИСТИКИ ДОСТОВЕРНОЙ И НЕДОСТОВЕРНОЙ ИНФОРМАЦИИ</w:t>
      </w:r>
    </w:p>
    <w:p w:rsidR="00653CC3" w:rsidRDefault="00653CC3" w:rsidP="00653CC3">
      <w:pPr>
        <w:jc w:val="center"/>
      </w:pPr>
      <w:r>
        <w:t>Чтобы научиться отличать правду от вымысла, важно понимать, какие характеристики присущи различным типам данных.</w:t>
      </w:r>
    </w:p>
    <w:p w:rsidR="00653CC3" w:rsidRDefault="00653CC3" w:rsidP="00653CC3">
      <w:pPr>
        <w:jc w:val="center"/>
      </w:pPr>
    </w:p>
    <w:p w:rsidR="00653CC3" w:rsidRPr="00B831C5" w:rsidRDefault="00653CC3" w:rsidP="00653CC3">
      <w:pPr>
        <w:jc w:val="center"/>
      </w:pPr>
      <w:r w:rsidRPr="00B831C5">
        <w:rPr>
          <w:b/>
          <w:i/>
          <w:sz w:val="20"/>
          <w:szCs w:val="20"/>
        </w:rPr>
        <w:t>ДОСТОВЕРНАЯ ИНФОРМАЦИЯ</w:t>
      </w:r>
      <w:r w:rsidRPr="00B831C5">
        <w:rPr>
          <w:sz w:val="20"/>
          <w:szCs w:val="20"/>
        </w:rPr>
        <w:t xml:space="preserve">: </w:t>
      </w:r>
    </w:p>
    <w:p w:rsidR="00653CC3" w:rsidRDefault="00653CC3" w:rsidP="00653CC3">
      <w:proofErr w:type="spellStart"/>
      <w:r w:rsidRPr="00291A34">
        <w:rPr>
          <w:b/>
          <w:i/>
        </w:rPr>
        <w:t>Подтверждаемость</w:t>
      </w:r>
      <w:proofErr w:type="spellEnd"/>
      <w:r>
        <w:t xml:space="preserve"> — данные, которые могут быть проверены несколькими источниками, являются более надежными.</w:t>
      </w:r>
    </w:p>
    <w:p w:rsidR="00653CC3" w:rsidRDefault="00653CC3" w:rsidP="00653CC3">
      <w:r w:rsidRPr="00E81FB6">
        <w:rPr>
          <w:b/>
          <w:i/>
        </w:rPr>
        <w:lastRenderedPageBreak/>
        <w:t xml:space="preserve"> Прозрачность источника</w:t>
      </w:r>
      <w:r>
        <w:t xml:space="preserve"> — если ресурс четко обозначен, это помогает оценить его объективность. Например, признанные СМИ и экспертные мнения вызывают больше доверия. Соответствие фактам — факты, изложенные в контексте, который соответствует реальности, а не манипулирует фактами или их интерпретацией.</w:t>
      </w:r>
    </w:p>
    <w:p w:rsidR="00653CC3" w:rsidRDefault="00653CC3" w:rsidP="00653CC3">
      <w:r w:rsidRPr="00E81FB6">
        <w:rPr>
          <w:b/>
          <w:i/>
        </w:rPr>
        <w:t xml:space="preserve"> Обоснованность</w:t>
      </w:r>
      <w:r>
        <w:t xml:space="preserve"> — использование фактов, статистики, данных, на которых строится заявление.</w:t>
      </w:r>
    </w:p>
    <w:p w:rsidR="00653CC3" w:rsidRPr="00B831C5" w:rsidRDefault="00653CC3" w:rsidP="00653CC3">
      <w:pPr>
        <w:rPr>
          <w:sz w:val="20"/>
          <w:szCs w:val="20"/>
        </w:rPr>
      </w:pPr>
      <w:r>
        <w:rPr>
          <w:b/>
          <w:i/>
          <w:sz w:val="20"/>
          <w:szCs w:val="20"/>
        </w:rPr>
        <w:t xml:space="preserve">                                                                 </w:t>
      </w:r>
      <w:r w:rsidRPr="00B831C5">
        <w:rPr>
          <w:b/>
          <w:i/>
          <w:sz w:val="20"/>
          <w:szCs w:val="20"/>
        </w:rPr>
        <w:t>НЕДОСТОВЕРНАЯ ИНФОРМАЦИЯ:</w:t>
      </w:r>
      <w:r w:rsidRPr="00B831C5">
        <w:rPr>
          <w:sz w:val="20"/>
          <w:szCs w:val="20"/>
        </w:rPr>
        <w:t xml:space="preserve"> </w:t>
      </w:r>
    </w:p>
    <w:p w:rsidR="00653CC3" w:rsidRDefault="00653CC3" w:rsidP="00653CC3">
      <w:r w:rsidRPr="00E81FB6">
        <w:rPr>
          <w:b/>
          <w:i/>
        </w:rPr>
        <w:t>Отсутствие первоисточников или их анонимность</w:t>
      </w:r>
      <w:r>
        <w:t xml:space="preserve"> — когда нельзя точно определить, откуда сведения пришли, это вызывает сомнения. </w:t>
      </w:r>
    </w:p>
    <w:p w:rsidR="00653CC3" w:rsidRDefault="00653CC3" w:rsidP="00653CC3">
      <w:r w:rsidRPr="00E81FB6">
        <w:rPr>
          <w:b/>
          <w:i/>
        </w:rPr>
        <w:t>Противоречивость —</w:t>
      </w:r>
      <w:r>
        <w:t xml:space="preserve"> если утверждение не совпадает с другими известными фактами или логически не выдерживает критики. </w:t>
      </w:r>
    </w:p>
    <w:p w:rsidR="00653CC3" w:rsidRDefault="00653CC3" w:rsidP="00653CC3">
      <w:r w:rsidRPr="00E81FB6">
        <w:rPr>
          <w:b/>
          <w:i/>
        </w:rPr>
        <w:t>Провокационные заголовки и эмоции</w:t>
      </w:r>
      <w:r>
        <w:t xml:space="preserve"> — частое использование преувеличенных фраз, сенсационных заголовков с целью привлечь внимание и вызвать эмоциональную реакцию без учета реальности.</w:t>
      </w:r>
    </w:p>
    <w:p w:rsidR="00653CC3" w:rsidRDefault="00653CC3" w:rsidP="00653CC3">
      <w:r w:rsidRPr="00E81FB6">
        <w:rPr>
          <w:b/>
          <w:i/>
        </w:rPr>
        <w:t xml:space="preserve"> Манипуляции и </w:t>
      </w:r>
      <w:proofErr w:type="spellStart"/>
      <w:r w:rsidRPr="00E81FB6">
        <w:rPr>
          <w:b/>
          <w:i/>
        </w:rPr>
        <w:t>фейки</w:t>
      </w:r>
      <w:proofErr w:type="spellEnd"/>
      <w:r>
        <w:t xml:space="preserve"> — искажение фактов с целью воздействия на мнение аудитории. Важно отметить, что </w:t>
      </w:r>
      <w:proofErr w:type="spellStart"/>
      <w:r>
        <w:t>фейки</w:t>
      </w:r>
      <w:proofErr w:type="spellEnd"/>
      <w:r>
        <w:t xml:space="preserve"> могут выглядеть очень правдоподобно и быть подкреплены «фактическими» материалами, но при детальном анализе оказывается, что они являются вымышленными или перевернутыми фактами.</w:t>
      </w:r>
    </w:p>
    <w:p w:rsidR="00653CC3" w:rsidRDefault="00653CC3" w:rsidP="00653CC3">
      <w:pPr>
        <w:ind w:left="81"/>
        <w:rPr>
          <w:rStyle w:val="a6"/>
          <w:color w:val="333333"/>
          <w:shd w:val="clear" w:color="auto" w:fill="FFFFFF"/>
        </w:rPr>
      </w:pPr>
    </w:p>
    <w:tbl>
      <w:tblPr>
        <w:tblW w:w="961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5"/>
      </w:tblGrid>
      <w:tr w:rsidR="00653CC3" w:rsidTr="00BB2043">
        <w:trPr>
          <w:trHeight w:val="495"/>
        </w:trPr>
        <w:tc>
          <w:tcPr>
            <w:tcW w:w="9615" w:type="dxa"/>
            <w:tcBorders>
              <w:top w:val="double" w:sz="4" w:space="0" w:color="auto"/>
              <w:left w:val="double" w:sz="4" w:space="0" w:color="auto"/>
              <w:bottom w:val="double" w:sz="4" w:space="0" w:color="auto"/>
              <w:right w:val="double" w:sz="4" w:space="0" w:color="auto"/>
            </w:tcBorders>
          </w:tcPr>
          <w:p w:rsidR="00653CC3" w:rsidRDefault="00653CC3" w:rsidP="00BB2043">
            <w:pPr>
              <w:jc w:val="center"/>
              <w:rPr>
                <w:rStyle w:val="a6"/>
                <w:color w:val="333333"/>
                <w:shd w:val="clear" w:color="auto" w:fill="FFFFFF"/>
              </w:rPr>
            </w:pPr>
            <w:proofErr w:type="spellStart"/>
            <w:r w:rsidRPr="00110CE9">
              <w:rPr>
                <w:rStyle w:val="a6"/>
                <w:color w:val="333333"/>
                <w:shd w:val="clear" w:color="auto" w:fill="FFFFFF"/>
              </w:rPr>
              <w:t>Фактчекинг</w:t>
            </w:r>
            <w:proofErr w:type="spellEnd"/>
            <w:r w:rsidRPr="00110CE9">
              <w:rPr>
                <w:color w:val="333333"/>
                <w:shd w:val="clear" w:color="auto" w:fill="FFFFFF"/>
              </w:rPr>
              <w:t> — это </w:t>
            </w:r>
            <w:r w:rsidRPr="00110CE9">
              <w:rPr>
                <w:rStyle w:val="a6"/>
                <w:color w:val="333333"/>
                <w:shd w:val="clear" w:color="auto" w:fill="FFFFFF"/>
              </w:rPr>
              <w:t>процесс проверки достоверности и точности информации</w:t>
            </w:r>
            <w:r w:rsidRPr="00110CE9">
              <w:rPr>
                <w:color w:val="333333"/>
                <w:shd w:val="clear" w:color="auto" w:fill="FFFFFF"/>
              </w:rPr>
              <w:t>, которая предоставляется в СМИ, на сайтах, в социальных сетях или в любых других источниках</w:t>
            </w:r>
          </w:p>
        </w:tc>
      </w:tr>
    </w:tbl>
    <w:p w:rsidR="00653CC3" w:rsidRDefault="00653CC3" w:rsidP="00653CC3">
      <w:pPr>
        <w:jc w:val="center"/>
        <w:rPr>
          <w:b/>
          <w:sz w:val="20"/>
          <w:szCs w:val="20"/>
        </w:rPr>
      </w:pPr>
    </w:p>
    <w:p w:rsidR="00653CC3" w:rsidRDefault="00653CC3" w:rsidP="00653CC3">
      <w:pPr>
        <w:jc w:val="center"/>
        <w:rPr>
          <w:b/>
          <w:sz w:val="20"/>
          <w:szCs w:val="20"/>
        </w:rPr>
      </w:pPr>
    </w:p>
    <w:p w:rsidR="00653CC3" w:rsidRDefault="00653CC3" w:rsidP="00653CC3">
      <w:pPr>
        <w:jc w:val="center"/>
        <w:rPr>
          <w:b/>
          <w:sz w:val="20"/>
          <w:szCs w:val="20"/>
        </w:rPr>
      </w:pPr>
    </w:p>
    <w:p w:rsidR="00653CC3" w:rsidRDefault="00653CC3" w:rsidP="00653CC3">
      <w:pPr>
        <w:jc w:val="center"/>
        <w:rPr>
          <w:b/>
          <w:sz w:val="20"/>
          <w:szCs w:val="20"/>
        </w:rPr>
      </w:pPr>
    </w:p>
    <w:p w:rsidR="00653CC3" w:rsidRPr="002428F4" w:rsidRDefault="00653CC3" w:rsidP="00653CC3">
      <w:pPr>
        <w:jc w:val="center"/>
        <w:rPr>
          <w:color w:val="0070C0"/>
          <w:sz w:val="20"/>
          <w:szCs w:val="20"/>
        </w:rPr>
      </w:pPr>
      <w:r w:rsidRPr="002428F4">
        <w:rPr>
          <w:b/>
          <w:color w:val="0070C0"/>
          <w:sz w:val="20"/>
          <w:szCs w:val="20"/>
        </w:rPr>
        <w:t>КРИТЕРИИ ОЦЕНКИ НАДЕЖНОСТИ ИСТОЧНИКОВ</w:t>
      </w:r>
    </w:p>
    <w:p w:rsidR="00653CC3" w:rsidRDefault="00653CC3" w:rsidP="00653CC3">
      <w:pPr>
        <w:jc w:val="both"/>
      </w:pPr>
      <w:r>
        <w:t xml:space="preserve">Для того чтобы не попасться на фальшивые данные, нужно уметь оценивать ресурсы, из которых мы получаем новости. Прежде всего, стоит обратить внимание на следующие критерии: Репутация источника — насколько он известен и проверен временем. Организации, имеющие хорошую репутацию и прозрачность, с меньшей вероятностью будут распространять ложные сведения. Авторитетность авторов — если автора или эксперта, от которого поступают данные, знают в профессиональных кругах и ему доверяют, то это увеличивает вероятность достоверности. Дата публикации — если материал устарел или события, о которых говорится, произошли давно, то ее стоит проверять более тщательно. Подтверждения из разных мест — если одно и то же сообщение подтверждается несколькими независимыми ресурсами, то это увеличивает его достоверность. Проверка фактов — существуют специальные сайты и инструменты для проверки подлинности новостей и заявлений. Например, сайты для </w:t>
      </w:r>
      <w:proofErr w:type="spellStart"/>
      <w:r>
        <w:t>фактчекинга</w:t>
      </w:r>
      <w:proofErr w:type="spellEnd"/>
      <w:r>
        <w:t>, которые анализируют и проверяют различные утверждения и материалы. Объективность подачи — если источник не склоняется к одной из сторон и предлагает взвешенный анализ, это хороший признак. Ложная информация часто пытается воздействовать на эмоции и манипулировать мнением. Запомнив эти критерии, вы сможете более уверенно ориентироваться в мире цифровой информации и избегать ловушек, которые расставляют манипуляторы и злоумышленники.</w:t>
      </w:r>
    </w:p>
    <w:p w:rsidR="00653CC3" w:rsidRPr="00202B9E" w:rsidRDefault="00653CC3" w:rsidP="00653CC3"/>
    <w:tbl>
      <w:tblPr>
        <w:tblW w:w="0" w:type="auto"/>
        <w:tblInd w:w="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465"/>
      </w:tblGrid>
      <w:tr w:rsidR="00653CC3" w:rsidTr="00BB2043">
        <w:trPr>
          <w:trHeight w:val="1185"/>
        </w:trPr>
        <w:tc>
          <w:tcPr>
            <w:tcW w:w="9465" w:type="dxa"/>
          </w:tcPr>
          <w:p w:rsidR="00653CC3" w:rsidRDefault="00653CC3" w:rsidP="00BB2043">
            <w:pPr>
              <w:ind w:left="96"/>
              <w:jc w:val="center"/>
              <w:rPr>
                <w:b/>
              </w:rPr>
            </w:pPr>
            <w:r w:rsidRPr="002428F4">
              <w:rPr>
                <w:b/>
                <w:color w:val="7030A0"/>
              </w:rPr>
              <w:t>Информационный пузырь</w:t>
            </w:r>
            <w:r w:rsidRPr="002428F4">
              <w:rPr>
                <w:color w:val="7030A0"/>
              </w:rPr>
              <w:t xml:space="preserve"> </w:t>
            </w:r>
            <w:r>
              <w:t xml:space="preserve">— </w:t>
            </w:r>
            <w:r w:rsidRPr="002428F4">
              <w:rPr>
                <w:color w:val="7030A0"/>
              </w:rPr>
              <w:t xml:space="preserve">это ситуация, при которой человек получает и потребляет только те данные, которые соответствуют его интересам, убеждениям и взглядам. Этот эффект создается благодаря алгоритмам цифровых платформ, которые подбирают контент, ориентируясь на историю просмотров, </w:t>
            </w:r>
            <w:proofErr w:type="spellStart"/>
            <w:r w:rsidRPr="002428F4">
              <w:rPr>
                <w:color w:val="7030A0"/>
              </w:rPr>
              <w:t>лайков</w:t>
            </w:r>
            <w:proofErr w:type="spellEnd"/>
            <w:r w:rsidRPr="002428F4">
              <w:rPr>
                <w:color w:val="7030A0"/>
              </w:rPr>
              <w:t xml:space="preserve"> и запросов пользователя.</w:t>
            </w:r>
          </w:p>
        </w:tc>
      </w:tr>
    </w:tbl>
    <w:p w:rsidR="00653CC3" w:rsidRDefault="00653CC3" w:rsidP="00653CC3">
      <w:pPr>
        <w:rPr>
          <w:b/>
        </w:rPr>
      </w:pPr>
    </w:p>
    <w:p w:rsidR="00653CC3" w:rsidRPr="002428F4" w:rsidRDefault="00653CC3" w:rsidP="00653CC3">
      <w:pPr>
        <w:jc w:val="center"/>
        <w:rPr>
          <w:color w:val="0070C0"/>
          <w:sz w:val="20"/>
          <w:szCs w:val="20"/>
        </w:rPr>
      </w:pPr>
      <w:r w:rsidRPr="002428F4">
        <w:rPr>
          <w:b/>
          <w:color w:val="0070C0"/>
          <w:sz w:val="20"/>
          <w:szCs w:val="20"/>
        </w:rPr>
        <w:t>СПОСОБЫ ВЫХОДА ИЗ «ИНФОРМАЦИОННОГО ПУЗЫРЯ»</w:t>
      </w:r>
    </w:p>
    <w:p w:rsidR="00653CC3" w:rsidRDefault="00653CC3" w:rsidP="00653CC3">
      <w:pPr>
        <w:jc w:val="center"/>
      </w:pPr>
      <w:r>
        <w:lastRenderedPageBreak/>
        <w:t>Преодоление рассматриваемого эффекта требует осознанного подхода к потреблению цифрового контента. Вот основные способы:</w:t>
      </w:r>
    </w:p>
    <w:p w:rsidR="00653CC3" w:rsidRDefault="00653CC3" w:rsidP="00653CC3">
      <w:pPr>
        <w:jc w:val="center"/>
        <w:rPr>
          <w:b/>
          <w:i/>
        </w:rPr>
      </w:pPr>
    </w:p>
    <w:p w:rsidR="00653CC3" w:rsidRPr="00B831C5" w:rsidRDefault="00653CC3" w:rsidP="00653CC3">
      <w:pPr>
        <w:pStyle w:val="a4"/>
        <w:numPr>
          <w:ilvl w:val="0"/>
          <w:numId w:val="4"/>
        </w:numPr>
        <w:rPr>
          <w:i/>
        </w:rPr>
      </w:pPr>
      <w:proofErr w:type="gramStart"/>
      <w:r w:rsidRPr="00B831C5">
        <w:rPr>
          <w:b/>
          <w:i/>
        </w:rPr>
        <w:t>Разнообразие источников:</w:t>
      </w:r>
      <w:r w:rsidRPr="00B831C5">
        <w:rPr>
          <w:i/>
        </w:rPr>
        <w:t xml:space="preserve"> чтение материалов из разных медиа, которые представляют разные точки зрения на одну и ту же тему.</w:t>
      </w:r>
      <w:proofErr w:type="gramEnd"/>
      <w:r w:rsidRPr="00B831C5">
        <w:rPr>
          <w:i/>
        </w:rPr>
        <w:t xml:space="preserve"> Это помогает увидеть картину целиком и избежать однобокости. </w:t>
      </w:r>
    </w:p>
    <w:p w:rsidR="00653CC3" w:rsidRPr="00B831C5" w:rsidRDefault="00653CC3" w:rsidP="00653CC3">
      <w:pPr>
        <w:pStyle w:val="a4"/>
        <w:numPr>
          <w:ilvl w:val="0"/>
          <w:numId w:val="4"/>
        </w:numPr>
        <w:rPr>
          <w:i/>
        </w:rPr>
      </w:pPr>
      <w:r w:rsidRPr="00B831C5">
        <w:rPr>
          <w:b/>
          <w:i/>
        </w:rPr>
        <w:t>Критическое мышление</w:t>
      </w:r>
      <w:r w:rsidRPr="00B831C5">
        <w:rPr>
          <w:i/>
        </w:rPr>
        <w:t xml:space="preserve">: Важно задавать вопросы: Кто предоставил эти данные? С какой целью? Какие есть альтернативные позиции? Это помогает распознать манипуляции и субъективные интерпретации. </w:t>
      </w:r>
    </w:p>
    <w:p w:rsidR="00653CC3" w:rsidRPr="00B831C5" w:rsidRDefault="00653CC3" w:rsidP="00653CC3">
      <w:pPr>
        <w:pStyle w:val="a4"/>
        <w:numPr>
          <w:ilvl w:val="0"/>
          <w:numId w:val="4"/>
        </w:numPr>
        <w:rPr>
          <w:i/>
        </w:rPr>
      </w:pPr>
      <w:r w:rsidRPr="00B831C5">
        <w:rPr>
          <w:b/>
          <w:i/>
        </w:rPr>
        <w:t>Проверка источников</w:t>
      </w:r>
      <w:r w:rsidRPr="00B831C5">
        <w:rPr>
          <w:i/>
        </w:rPr>
        <w:t xml:space="preserve">: Используйте инструменты </w:t>
      </w:r>
      <w:proofErr w:type="spellStart"/>
      <w:r w:rsidRPr="00B831C5">
        <w:rPr>
          <w:i/>
        </w:rPr>
        <w:t>фактчекинга</w:t>
      </w:r>
      <w:proofErr w:type="spellEnd"/>
      <w:r w:rsidRPr="00B831C5">
        <w:rPr>
          <w:i/>
        </w:rPr>
        <w:t xml:space="preserve"> и доверяйте только надежным и проверенным каналам, которые предоставляют достоверные данные. </w:t>
      </w:r>
    </w:p>
    <w:p w:rsidR="00653CC3" w:rsidRPr="00B831C5" w:rsidRDefault="00653CC3" w:rsidP="00653CC3">
      <w:pPr>
        <w:pStyle w:val="a4"/>
        <w:numPr>
          <w:ilvl w:val="0"/>
          <w:numId w:val="4"/>
        </w:numPr>
        <w:rPr>
          <w:i/>
        </w:rPr>
      </w:pPr>
      <w:r w:rsidRPr="00B831C5">
        <w:rPr>
          <w:b/>
          <w:i/>
        </w:rPr>
        <w:t>Искусственное расширение кругозора</w:t>
      </w:r>
      <w:r w:rsidRPr="00B831C5">
        <w:rPr>
          <w:i/>
        </w:rPr>
        <w:t>: Искать информацию по тем темам, которые не являются привычными, и следить за новостями из разных сфер жизни.</w:t>
      </w:r>
    </w:p>
    <w:p w:rsidR="00653CC3" w:rsidRPr="00B831C5" w:rsidRDefault="00653CC3" w:rsidP="00653CC3">
      <w:pPr>
        <w:rPr>
          <w:rStyle w:val="a6"/>
          <w:i/>
          <w:color w:val="333333"/>
          <w:shd w:val="clear" w:color="auto" w:fill="FFFFFF"/>
        </w:rPr>
      </w:pPr>
    </w:p>
    <w:p w:rsidR="00653CC3" w:rsidRDefault="00653CC3" w:rsidP="00653CC3">
      <w:pPr>
        <w:ind w:left="720"/>
      </w:pPr>
    </w:p>
    <w:p w:rsidR="00653CC3" w:rsidRDefault="00653CC3" w:rsidP="00653CC3"/>
    <w:p w:rsidR="00653CC3" w:rsidRPr="002428F4" w:rsidRDefault="00653CC3" w:rsidP="00653CC3">
      <w:pPr>
        <w:jc w:val="center"/>
        <w:rPr>
          <w:color w:val="0070C0"/>
          <w:sz w:val="20"/>
          <w:szCs w:val="20"/>
        </w:rPr>
      </w:pPr>
      <w:r w:rsidRPr="002428F4">
        <w:rPr>
          <w:b/>
          <w:color w:val="0070C0"/>
          <w:sz w:val="20"/>
          <w:szCs w:val="20"/>
        </w:rPr>
        <w:t>ПРАКТИЧЕСКИЕ МЕТОДЫ РАСШИРЕНИЯ ИНФОРМАЦИОННОГО КРУГОЗОРА</w:t>
      </w:r>
    </w:p>
    <w:p w:rsidR="00653CC3" w:rsidRDefault="00653CC3" w:rsidP="00653CC3">
      <w:pPr>
        <w:jc w:val="center"/>
      </w:pPr>
      <w:r>
        <w:t>Чтобы выйти за пределы привычной среды, стоит применять следующие методы:</w:t>
      </w:r>
    </w:p>
    <w:p w:rsidR="00653CC3" w:rsidRDefault="00653CC3" w:rsidP="00653CC3">
      <w:pPr>
        <w:jc w:val="center"/>
      </w:pPr>
    </w:p>
    <w:p w:rsidR="00653CC3" w:rsidRPr="00110CE9" w:rsidRDefault="00653CC3" w:rsidP="00653CC3">
      <w:pPr>
        <w:pStyle w:val="a4"/>
        <w:numPr>
          <w:ilvl w:val="0"/>
          <w:numId w:val="5"/>
        </w:numPr>
        <w:rPr>
          <w:i/>
        </w:rPr>
      </w:pPr>
      <w:r w:rsidRPr="00110CE9">
        <w:rPr>
          <w:b/>
        </w:rPr>
        <w:t>Использование разных платформ</w:t>
      </w:r>
      <w:r>
        <w:t xml:space="preserve">: </w:t>
      </w:r>
      <w:r w:rsidRPr="00110CE9">
        <w:rPr>
          <w:i/>
        </w:rPr>
        <w:t>Например, вместо одной социальной сети посещать несколько, включая такие, где аудитория может отличаться.</w:t>
      </w:r>
    </w:p>
    <w:p w:rsidR="00653CC3" w:rsidRDefault="00653CC3" w:rsidP="00653CC3">
      <w:pPr>
        <w:pStyle w:val="a4"/>
        <w:rPr>
          <w:b/>
        </w:rPr>
      </w:pPr>
    </w:p>
    <w:p w:rsidR="00653CC3" w:rsidRDefault="00653CC3" w:rsidP="00653CC3">
      <w:pPr>
        <w:pStyle w:val="a4"/>
        <w:numPr>
          <w:ilvl w:val="0"/>
          <w:numId w:val="5"/>
        </w:numPr>
      </w:pPr>
      <w:r w:rsidRPr="00110CE9">
        <w:rPr>
          <w:b/>
        </w:rPr>
        <w:t>Чтение аналитических материалов и экспертных мнений:</w:t>
      </w:r>
      <w:r>
        <w:t xml:space="preserve"> Специалисты в различных областях дают возможность увидеть проблему глубже и с разных сторон. </w:t>
      </w:r>
    </w:p>
    <w:p w:rsidR="00653CC3" w:rsidRDefault="00653CC3" w:rsidP="00653CC3">
      <w:pPr>
        <w:pStyle w:val="a4"/>
      </w:pPr>
    </w:p>
    <w:p w:rsidR="00653CC3" w:rsidRDefault="00653CC3" w:rsidP="00653CC3">
      <w:pPr>
        <w:pStyle w:val="a4"/>
        <w:numPr>
          <w:ilvl w:val="0"/>
          <w:numId w:val="5"/>
        </w:numPr>
      </w:pPr>
      <w:r w:rsidRPr="00110CE9">
        <w:rPr>
          <w:b/>
        </w:rPr>
        <w:t>Общение с людьми с противоположными взглядами</w:t>
      </w:r>
      <w:r>
        <w:t>: Диалоги с людьми, которые имеют иные точки зрения, развивают способность понимать и принимать различия, а также оценивать аргументы с обеих сторон.</w:t>
      </w:r>
    </w:p>
    <w:p w:rsidR="00653CC3" w:rsidRDefault="00653CC3" w:rsidP="00653CC3">
      <w:pPr>
        <w:pStyle w:val="a4"/>
      </w:pPr>
    </w:p>
    <w:p w:rsidR="00653CC3" w:rsidRDefault="00653CC3" w:rsidP="00653CC3">
      <w:pPr>
        <w:pStyle w:val="a4"/>
        <w:numPr>
          <w:ilvl w:val="0"/>
          <w:numId w:val="5"/>
        </w:numPr>
      </w:pPr>
      <w:r w:rsidRPr="00110CE9">
        <w:rPr>
          <w:b/>
        </w:rPr>
        <w:t xml:space="preserve"> Установление «цифрового режима»:</w:t>
      </w:r>
      <w:r>
        <w:t xml:space="preserve"> Периодический отказ от социальных сетей и активное чтение книг, участие в дискуссиях офлайн и просмотр документальных фильмов. Эти методы позволяют не только избежать негативного влияния пузыря, но и расширить кругозор, сделать восприятие мира более объективным и многогранным.</w:t>
      </w:r>
    </w:p>
    <w:p w:rsidR="00653CC3" w:rsidRDefault="00653CC3" w:rsidP="00653CC3">
      <w:pPr>
        <w:pStyle w:val="a4"/>
      </w:pPr>
    </w:p>
    <w:p w:rsidR="00653CC3" w:rsidRDefault="00653CC3" w:rsidP="00653CC3">
      <w:pPr>
        <w:jc w:val="center"/>
      </w:pPr>
      <w:r w:rsidRPr="00110CE9">
        <w:rPr>
          <w:b/>
        </w:rPr>
        <w:t>Главная цель</w:t>
      </w:r>
      <w:r>
        <w:t xml:space="preserve"> — научиться осознанно подходить к выбору и анализу данных, чтобы формировать собственное мнение на основе разнообразных источников и фактов. </w:t>
      </w:r>
    </w:p>
    <w:p w:rsidR="00653CC3" w:rsidRPr="00C35DB5" w:rsidRDefault="00653CC3" w:rsidP="00653CC3"/>
    <w:p w:rsidR="00653CC3" w:rsidRDefault="00653CC3" w:rsidP="00653CC3">
      <w:r>
        <w:t xml:space="preserve">                        </w:t>
      </w:r>
      <w:r w:rsidRPr="002428F4">
        <w:rPr>
          <w:b/>
          <w:color w:val="0070C0"/>
          <w:sz w:val="20"/>
          <w:szCs w:val="20"/>
        </w:rPr>
        <w:t>ОСНОВНЫЕ ВИДЫ ИНФОРМАЦИОННЫХ МАНИПУЛЯЦИЙ</w:t>
      </w:r>
      <w:r w:rsidRPr="002428F4">
        <w:rPr>
          <w:color w:val="0070C0"/>
        </w:rPr>
        <w:t xml:space="preserve"> </w:t>
      </w:r>
    </w:p>
    <w:p w:rsidR="00653CC3" w:rsidRDefault="00653CC3" w:rsidP="00653CC3">
      <w:pPr>
        <w:jc w:val="center"/>
      </w:pPr>
      <w:r>
        <w:t xml:space="preserve">Информационные манипуляции представляют собой действия, направленные на скрытое управление восприятием человека, с целью заставить его принять определенные убеждения или совершить нужные действия. В цифровой среде такие технологии активно применяются благодаря широкому распространению социальных сетей, </w:t>
      </w:r>
      <w:proofErr w:type="spellStart"/>
      <w:r>
        <w:t>медиаплатформ</w:t>
      </w:r>
      <w:proofErr w:type="spellEnd"/>
      <w:r>
        <w:t xml:space="preserve"> и других источников информации.</w:t>
      </w:r>
    </w:p>
    <w:p w:rsidR="00653CC3" w:rsidRDefault="00653CC3" w:rsidP="00653CC3">
      <w:pPr>
        <w:rPr>
          <w:b/>
          <w:i/>
        </w:rPr>
      </w:pPr>
    </w:p>
    <w:p w:rsidR="00653CC3" w:rsidRDefault="00653CC3" w:rsidP="00653CC3">
      <w:r w:rsidRPr="005F0E5F">
        <w:rPr>
          <w:b/>
          <w:i/>
        </w:rPr>
        <w:t xml:space="preserve"> К основным видам манипуляций относятся</w:t>
      </w:r>
      <w:r>
        <w:t>:</w:t>
      </w:r>
    </w:p>
    <w:p w:rsidR="00653CC3" w:rsidRDefault="00653CC3" w:rsidP="00653CC3">
      <w:pPr>
        <w:pStyle w:val="a4"/>
        <w:numPr>
          <w:ilvl w:val="0"/>
          <w:numId w:val="6"/>
        </w:numPr>
      </w:pPr>
      <w:proofErr w:type="spellStart"/>
      <w:r w:rsidRPr="005F0E5F">
        <w:rPr>
          <w:b/>
        </w:rPr>
        <w:t>Фейковые</w:t>
      </w:r>
      <w:proofErr w:type="spellEnd"/>
      <w:r w:rsidRPr="005F0E5F">
        <w:rPr>
          <w:b/>
        </w:rPr>
        <w:t xml:space="preserve"> новости:</w:t>
      </w:r>
      <w:r>
        <w:t xml:space="preserve"> Это полностью или частично вымышленные сообщения, распространяемые с целью обмана аудитории. </w:t>
      </w:r>
    </w:p>
    <w:p w:rsidR="00653CC3" w:rsidRDefault="00653CC3" w:rsidP="00653CC3">
      <w:pPr>
        <w:pStyle w:val="a4"/>
        <w:numPr>
          <w:ilvl w:val="0"/>
          <w:numId w:val="6"/>
        </w:numPr>
      </w:pPr>
      <w:proofErr w:type="spellStart"/>
      <w:r w:rsidRPr="005F0E5F">
        <w:rPr>
          <w:b/>
        </w:rPr>
        <w:t>Кликбейт</w:t>
      </w:r>
      <w:proofErr w:type="spellEnd"/>
      <w:r>
        <w:t xml:space="preserve">: Заголовки или изображения, которые намеренно провоцируют интерес, но при этом содержат мало ценного материала. </w:t>
      </w:r>
    </w:p>
    <w:p w:rsidR="00653CC3" w:rsidRDefault="00653CC3" w:rsidP="00653CC3">
      <w:pPr>
        <w:pStyle w:val="a4"/>
        <w:numPr>
          <w:ilvl w:val="0"/>
          <w:numId w:val="6"/>
        </w:numPr>
      </w:pPr>
      <w:r w:rsidRPr="005F0E5F">
        <w:rPr>
          <w:b/>
        </w:rPr>
        <w:lastRenderedPageBreak/>
        <w:t>Мошеннический контент</w:t>
      </w:r>
      <w:r>
        <w:t>: Ложные сообщения, создаваемые для получения выгоды, например, финансовой или политической.</w:t>
      </w:r>
    </w:p>
    <w:p w:rsidR="00653CC3" w:rsidRDefault="00653CC3" w:rsidP="00653CC3">
      <w:pPr>
        <w:pStyle w:val="a4"/>
        <w:numPr>
          <w:ilvl w:val="0"/>
          <w:numId w:val="6"/>
        </w:numPr>
      </w:pPr>
      <w:r w:rsidRPr="005F0E5F">
        <w:rPr>
          <w:b/>
        </w:rPr>
        <w:t xml:space="preserve"> Дезинформация</w:t>
      </w:r>
      <w:r>
        <w:t xml:space="preserve">: Намеренное распространение ложных сведений для введения в заблуждение. </w:t>
      </w:r>
    </w:p>
    <w:p w:rsidR="00653CC3" w:rsidRDefault="00653CC3" w:rsidP="00653CC3">
      <w:pPr>
        <w:pStyle w:val="a4"/>
        <w:numPr>
          <w:ilvl w:val="0"/>
          <w:numId w:val="6"/>
        </w:numPr>
      </w:pPr>
      <w:proofErr w:type="spellStart"/>
      <w:r w:rsidRPr="005F0E5F">
        <w:rPr>
          <w:b/>
        </w:rPr>
        <w:t>Фрейминг</w:t>
      </w:r>
      <w:proofErr w:type="spellEnd"/>
      <w:r w:rsidRPr="005F0E5F">
        <w:rPr>
          <w:b/>
        </w:rPr>
        <w:t>:</w:t>
      </w:r>
      <w:r>
        <w:t xml:space="preserve"> Представление фактов таким образом, чтобы они выглядели в определенном свете, удобном для манипулятора</w:t>
      </w:r>
    </w:p>
    <w:p w:rsidR="00653CC3" w:rsidRDefault="00653CC3" w:rsidP="00653CC3">
      <w:pPr>
        <w:pStyle w:val="a4"/>
        <w:numPr>
          <w:ilvl w:val="0"/>
          <w:numId w:val="6"/>
        </w:numPr>
      </w:pPr>
      <w:r w:rsidRPr="005F0E5F">
        <w:rPr>
          <w:b/>
        </w:rPr>
        <w:t>Боты и тролли</w:t>
      </w:r>
      <w:r>
        <w:t>: Использование автоматизированных аккаунтов или намеренное провоцирование дискуссий для воздействия на общественное мнение.</w:t>
      </w:r>
    </w:p>
    <w:p w:rsidR="00653CC3" w:rsidRPr="005F0E5F" w:rsidRDefault="00653CC3" w:rsidP="00653CC3"/>
    <w:p w:rsidR="00653CC3" w:rsidRPr="005F0E5F" w:rsidRDefault="00653CC3" w:rsidP="00653CC3"/>
    <w:tbl>
      <w:tblPr>
        <w:tblW w:w="10020" w:type="dxa"/>
        <w:tblInd w:w="-3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020"/>
      </w:tblGrid>
      <w:tr w:rsidR="00653CC3" w:rsidTr="00BB2043">
        <w:trPr>
          <w:trHeight w:val="1170"/>
        </w:trPr>
        <w:tc>
          <w:tcPr>
            <w:tcW w:w="10020" w:type="dxa"/>
          </w:tcPr>
          <w:p w:rsidR="00653CC3" w:rsidRDefault="00653CC3" w:rsidP="00BB2043">
            <w:pPr>
              <w:ind w:left="471"/>
              <w:jc w:val="center"/>
              <w:rPr>
                <w:b/>
                <w:i/>
              </w:rPr>
            </w:pPr>
            <w:proofErr w:type="spellStart"/>
            <w:r w:rsidRPr="002428F4">
              <w:rPr>
                <w:b/>
                <w:i/>
                <w:color w:val="7030A0"/>
              </w:rPr>
              <w:t>Фейк</w:t>
            </w:r>
            <w:proofErr w:type="spellEnd"/>
            <w:r w:rsidRPr="002428F4">
              <w:rPr>
                <w:b/>
                <w:i/>
                <w:color w:val="7030A0"/>
              </w:rPr>
              <w:t xml:space="preserve"> </w:t>
            </w:r>
            <w:r w:rsidRPr="002428F4">
              <w:rPr>
                <w:color w:val="7030A0"/>
              </w:rPr>
              <w:t>— это намеренно созданное или измененное сообщение, которое содержит ложные, искаженные или неполные сведения с целью ввести аудиторию в заблуждение. Эти материалы часто маскируются под достоверные новости, исследования или факты, чтобы увеличить свое влияние</w:t>
            </w:r>
            <w:r>
              <w:t>.</w:t>
            </w:r>
          </w:p>
        </w:tc>
      </w:tr>
    </w:tbl>
    <w:p w:rsidR="00653CC3" w:rsidRDefault="00653CC3" w:rsidP="00653CC3">
      <w:pPr>
        <w:rPr>
          <w:b/>
        </w:rPr>
      </w:pPr>
    </w:p>
    <w:p w:rsidR="00653CC3" w:rsidRDefault="00653CC3" w:rsidP="00653CC3">
      <w:r w:rsidRPr="00CB79F3">
        <w:rPr>
          <w:b/>
        </w:rPr>
        <w:t xml:space="preserve">Классификация </w:t>
      </w:r>
      <w:proofErr w:type="spellStart"/>
      <w:r w:rsidRPr="00CB79F3">
        <w:rPr>
          <w:b/>
        </w:rPr>
        <w:t>фейков</w:t>
      </w:r>
      <w:proofErr w:type="spellEnd"/>
      <w:r>
        <w:t xml:space="preserve">: </w:t>
      </w:r>
    </w:p>
    <w:p w:rsidR="00653CC3" w:rsidRPr="009D4A1D" w:rsidRDefault="00653CC3" w:rsidP="00653CC3">
      <w:pPr>
        <w:pStyle w:val="a4"/>
        <w:numPr>
          <w:ilvl w:val="0"/>
          <w:numId w:val="8"/>
        </w:numPr>
        <w:rPr>
          <w:i/>
        </w:rPr>
      </w:pPr>
      <w:r w:rsidRPr="009D4A1D">
        <w:rPr>
          <w:i/>
        </w:rPr>
        <w:t xml:space="preserve">Полностью ложные сообщения: </w:t>
      </w:r>
    </w:p>
    <w:p w:rsidR="00653CC3" w:rsidRPr="009D4A1D" w:rsidRDefault="00653CC3" w:rsidP="00653CC3">
      <w:pPr>
        <w:pStyle w:val="a4"/>
        <w:numPr>
          <w:ilvl w:val="0"/>
          <w:numId w:val="8"/>
        </w:numPr>
        <w:rPr>
          <w:i/>
        </w:rPr>
      </w:pPr>
      <w:r w:rsidRPr="009D4A1D">
        <w:rPr>
          <w:i/>
        </w:rPr>
        <w:t>Манипуляции с фактами:</w:t>
      </w:r>
    </w:p>
    <w:p w:rsidR="00653CC3" w:rsidRPr="009D4A1D" w:rsidRDefault="00653CC3" w:rsidP="00653CC3">
      <w:pPr>
        <w:pStyle w:val="a4"/>
        <w:numPr>
          <w:ilvl w:val="0"/>
          <w:numId w:val="8"/>
        </w:numPr>
        <w:rPr>
          <w:i/>
        </w:rPr>
      </w:pPr>
      <w:r w:rsidRPr="009D4A1D">
        <w:rPr>
          <w:i/>
        </w:rPr>
        <w:t>Сатирические или пародийные материалы.</w:t>
      </w:r>
    </w:p>
    <w:p w:rsidR="00653CC3" w:rsidRPr="009D4A1D" w:rsidRDefault="00653CC3" w:rsidP="00653CC3">
      <w:pPr>
        <w:pStyle w:val="a4"/>
        <w:numPr>
          <w:ilvl w:val="0"/>
          <w:numId w:val="8"/>
        </w:numPr>
        <w:rPr>
          <w:i/>
        </w:rPr>
      </w:pPr>
      <w:proofErr w:type="spellStart"/>
      <w:r w:rsidRPr="009D4A1D">
        <w:rPr>
          <w:i/>
        </w:rPr>
        <w:t>Фотошоп</w:t>
      </w:r>
      <w:proofErr w:type="spellEnd"/>
      <w:r w:rsidRPr="009D4A1D">
        <w:rPr>
          <w:i/>
        </w:rPr>
        <w:t xml:space="preserve"> и видеомонтаж.</w:t>
      </w:r>
    </w:p>
    <w:p w:rsidR="00653CC3" w:rsidRDefault="00653CC3" w:rsidP="00653CC3"/>
    <w:p w:rsidR="00653CC3" w:rsidRPr="002428F4" w:rsidRDefault="00653CC3" w:rsidP="00653CC3">
      <w:pPr>
        <w:jc w:val="center"/>
        <w:rPr>
          <w:b/>
          <w:color w:val="0070C0"/>
          <w:sz w:val="20"/>
          <w:szCs w:val="20"/>
        </w:rPr>
      </w:pPr>
    </w:p>
    <w:p w:rsidR="00653CC3" w:rsidRPr="002428F4" w:rsidRDefault="00653CC3" w:rsidP="00653CC3">
      <w:pPr>
        <w:jc w:val="center"/>
        <w:rPr>
          <w:color w:val="0070C0"/>
        </w:rPr>
      </w:pPr>
      <w:r w:rsidRPr="002428F4">
        <w:rPr>
          <w:b/>
          <w:color w:val="0070C0"/>
          <w:sz w:val="20"/>
          <w:szCs w:val="20"/>
        </w:rPr>
        <w:t>КАК ИЗБЕЖАТЬ ОТВЕТСТВЕННОСТИ ЗА НЕПРЕДНАМЕРЕННОЕ РАСПРОСТРАНЕНИЕ ФЕЙКОВ</w:t>
      </w:r>
      <w:r w:rsidRPr="002428F4">
        <w:rPr>
          <w:color w:val="0070C0"/>
        </w:rPr>
        <w:t xml:space="preserve">? </w:t>
      </w:r>
    </w:p>
    <w:p w:rsidR="00653CC3" w:rsidRDefault="00653CC3" w:rsidP="00653CC3">
      <w:pPr>
        <w:jc w:val="both"/>
      </w:pPr>
      <w:r>
        <w:t xml:space="preserve">Проверяйте источники: перед тем как поделиться материалом, убедитесь, что он взят из надежного ресурса. Сравнивайте данные: Сопоставьте новость с другими источниками, чтобы исключить ложь. Оценивайте достоверность заголовка: Зачастую </w:t>
      </w:r>
      <w:proofErr w:type="spellStart"/>
      <w:r>
        <w:t>манипулятивные</w:t>
      </w:r>
      <w:proofErr w:type="spellEnd"/>
      <w:r>
        <w:t xml:space="preserve"> сообщения имеют сенсационные заголовки. Развивайте критическое мышление: Осознанный подход к анализу контента помогает избежать попадания под влияние лжи</w:t>
      </w:r>
    </w:p>
    <w:p w:rsidR="00653CC3" w:rsidRDefault="00653CC3" w:rsidP="00653CC3"/>
    <w:p w:rsidR="00653CC3" w:rsidRDefault="00653CC3" w:rsidP="00653CC3"/>
    <w:p w:rsidR="00653CC3" w:rsidRDefault="00653CC3" w:rsidP="00653CC3"/>
    <w:p w:rsidR="00653CC3" w:rsidRPr="002428F4" w:rsidRDefault="00653CC3" w:rsidP="00653CC3">
      <w:pPr>
        <w:jc w:val="center"/>
        <w:rPr>
          <w:b/>
          <w:color w:val="0070C0"/>
          <w:sz w:val="20"/>
          <w:szCs w:val="20"/>
        </w:rPr>
      </w:pPr>
      <w:r w:rsidRPr="002428F4">
        <w:rPr>
          <w:b/>
          <w:color w:val="0070C0"/>
          <w:sz w:val="20"/>
          <w:szCs w:val="20"/>
        </w:rPr>
        <w:t>АЛГОРИТМ ПРОВЕРКИ ПОДЛИННОСТИ АККАУНТОВ В СОЦИАЛЬНЫХ СЕТЯХ</w:t>
      </w:r>
    </w:p>
    <w:p w:rsidR="00653CC3" w:rsidRDefault="00653CC3" w:rsidP="00653CC3">
      <w:pPr>
        <w:jc w:val="center"/>
        <w:rPr>
          <w:b/>
          <w:sz w:val="20"/>
          <w:szCs w:val="20"/>
        </w:rPr>
      </w:pPr>
    </w:p>
    <w:p w:rsidR="00653CC3" w:rsidRDefault="00653CC3" w:rsidP="00653CC3">
      <w:pPr>
        <w:jc w:val="center"/>
      </w:pPr>
      <w:r>
        <w:t>Одним из ключевых аспектов безопасности в интернете является проверка подлинности аккаунтов, с которыми мы взаимодействуем. Чтобы убедиться в подлинности профиля в социальных сетях, важно соблюдать следующий алгоритм:</w:t>
      </w:r>
    </w:p>
    <w:p w:rsidR="00653CC3" w:rsidRDefault="00653CC3" w:rsidP="00653CC3">
      <w:pPr>
        <w:jc w:val="center"/>
      </w:pPr>
    </w:p>
    <w:p w:rsidR="00653CC3" w:rsidRDefault="00653CC3" w:rsidP="00653CC3">
      <w:pPr>
        <w:jc w:val="both"/>
      </w:pPr>
      <w:r w:rsidRPr="005358DB">
        <w:rPr>
          <w:b/>
        </w:rPr>
        <w:t>Проверка имени и фото профиля</w:t>
      </w:r>
      <w:r>
        <w:t xml:space="preserve">. Часто фальшивые аккаунты используют фотографии известных людей или случайные изображения, которые можно найти в интернете. Чтобы убедиться в оригинальности фото, можно провести обратный поиск по картинке в </w:t>
      </w:r>
      <w:proofErr w:type="spellStart"/>
      <w:r>
        <w:t>Яндекс</w:t>
      </w:r>
      <w:proofErr w:type="gramStart"/>
      <w:r>
        <w:t>.К</w:t>
      </w:r>
      <w:proofErr w:type="gramEnd"/>
      <w:r>
        <w:t>артинках</w:t>
      </w:r>
      <w:proofErr w:type="spellEnd"/>
      <w:r>
        <w:t>.</w:t>
      </w:r>
    </w:p>
    <w:p w:rsidR="00653CC3" w:rsidRDefault="00653CC3" w:rsidP="00653CC3">
      <w:pPr>
        <w:jc w:val="both"/>
      </w:pPr>
      <w:r w:rsidRPr="005358DB">
        <w:rPr>
          <w:b/>
        </w:rPr>
        <w:t xml:space="preserve"> Изучение информации о человеке</w:t>
      </w:r>
      <w:r>
        <w:t>. Настоящий аккаунт будет содержать подробности о жизни его владельца — публикации, фотографии с реальными событиями. Если профиль выглядит пустым или недавно созданным, это может быть тревожным знаком.</w:t>
      </w:r>
    </w:p>
    <w:p w:rsidR="00653CC3" w:rsidRDefault="00653CC3" w:rsidP="00653CC3">
      <w:pPr>
        <w:jc w:val="both"/>
      </w:pPr>
      <w:r w:rsidRPr="005358DB">
        <w:rPr>
          <w:b/>
        </w:rPr>
        <w:t xml:space="preserve"> Проверка ссылок и сайтов</w:t>
      </w:r>
      <w:r>
        <w:t xml:space="preserve">. Подлинные профили часто содержат ссылки на официальные ресурсы или на другие социальные сети. Если профиль выглядит сомнительно или распространяет ссылку на подозрительные сайты, стоит насторожиться. </w:t>
      </w:r>
      <w:r w:rsidRPr="005358DB">
        <w:rPr>
          <w:b/>
        </w:rPr>
        <w:t>Двоичная аутентификация</w:t>
      </w:r>
      <w:r>
        <w:t>. Включение двухфакторной аутентификации (например, код по SMS) защитит вашу учетную запись от взлома и несанкционированного доступа.</w:t>
      </w:r>
    </w:p>
    <w:p w:rsidR="00653CC3" w:rsidRPr="00FC6A4B" w:rsidRDefault="00653CC3" w:rsidP="00653CC3"/>
    <w:p w:rsidR="00653CC3" w:rsidRPr="00FC6A4B" w:rsidRDefault="00653CC3" w:rsidP="00653CC3"/>
    <w:p w:rsidR="00653CC3" w:rsidRPr="00D8601F" w:rsidRDefault="00D8601F" w:rsidP="00653CC3">
      <w:pPr>
        <w:rPr>
          <w:b/>
          <w:color w:val="C00000"/>
          <w:sz w:val="72"/>
          <w:szCs w:val="72"/>
        </w:rPr>
      </w:pPr>
      <w:r>
        <w:lastRenderedPageBreak/>
        <w:t xml:space="preserve">                                                  </w:t>
      </w:r>
      <w:r w:rsidRPr="00D8601F">
        <w:rPr>
          <w:b/>
          <w:color w:val="C00000"/>
          <w:sz w:val="72"/>
          <w:szCs w:val="72"/>
        </w:rPr>
        <w:t>Февраль</w:t>
      </w:r>
    </w:p>
    <w:p w:rsidR="00653CC3" w:rsidRPr="00FC6A4B" w:rsidRDefault="00653CC3" w:rsidP="00653CC3"/>
    <w:p w:rsidR="00653CC3" w:rsidRPr="005B5FE5" w:rsidRDefault="005B5FE5" w:rsidP="00653CC3">
      <w:pPr>
        <w:rPr>
          <w:b/>
        </w:rPr>
      </w:pPr>
      <w:r w:rsidRPr="005B5FE5">
        <w:rPr>
          <w:b/>
        </w:rPr>
        <w:t>Выполнить практическую работу №17</w:t>
      </w:r>
      <w:r>
        <w:rPr>
          <w:b/>
        </w:rPr>
        <w:t>, решить тесты.</w:t>
      </w:r>
    </w:p>
    <w:p w:rsidR="00653CC3" w:rsidRDefault="00653CC3" w:rsidP="00653CC3"/>
    <w:p w:rsidR="00653CC3" w:rsidRDefault="00653CC3" w:rsidP="00653CC3"/>
    <w:p w:rsidR="00653CC3" w:rsidRDefault="00653CC3" w:rsidP="00653CC3"/>
    <w:p w:rsidR="00D8601F" w:rsidRPr="002428F4"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eastAsia="Calibri"/>
          <w:b/>
          <w:bCs/>
          <w:color w:val="C00000"/>
          <w:sz w:val="28"/>
          <w:szCs w:val="28"/>
          <w:lang w:eastAsia="en-US"/>
        </w:rPr>
      </w:pPr>
      <w:r w:rsidRPr="002428F4">
        <w:rPr>
          <w:rFonts w:eastAsia="Calibri"/>
          <w:b/>
          <w:bCs/>
          <w:color w:val="C00000"/>
          <w:sz w:val="28"/>
          <w:szCs w:val="28"/>
          <w:lang w:eastAsia="en-US"/>
        </w:rPr>
        <w:t>Практическое занятие № 17</w:t>
      </w:r>
    </w:p>
    <w:p w:rsidR="00D8601F" w:rsidRPr="002428F4"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eastAsia="Calibri"/>
          <w:bCs/>
          <w:color w:val="C00000"/>
          <w:sz w:val="28"/>
          <w:szCs w:val="28"/>
          <w:lang w:eastAsia="en-US"/>
        </w:rPr>
      </w:pPr>
    </w:p>
    <w:p w:rsidR="00D8601F" w:rsidRPr="002428F4"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eastAsia="Calibri"/>
          <w:b/>
          <w:color w:val="C00000"/>
          <w:sz w:val="28"/>
          <w:szCs w:val="28"/>
          <w:lang w:eastAsia="en-US"/>
        </w:rPr>
      </w:pPr>
      <w:r w:rsidRPr="002428F4">
        <w:rPr>
          <w:rFonts w:eastAsia="Calibri"/>
          <w:b/>
          <w:bCs/>
          <w:color w:val="C00000"/>
          <w:sz w:val="28"/>
          <w:szCs w:val="28"/>
          <w:u w:val="single"/>
          <w:lang w:eastAsia="en-US"/>
        </w:rPr>
        <w:t>Тема</w:t>
      </w:r>
      <w:r w:rsidRPr="002428F4">
        <w:rPr>
          <w:rFonts w:eastAsia="Calibri"/>
          <w:b/>
          <w:color w:val="C00000"/>
          <w:sz w:val="28"/>
          <w:szCs w:val="28"/>
          <w:lang w:eastAsia="en-US"/>
        </w:rPr>
        <w:t xml:space="preserve">. Правила поведения и порядок  </w:t>
      </w:r>
      <w:proofErr w:type="spellStart"/>
      <w:r w:rsidRPr="002428F4">
        <w:rPr>
          <w:rFonts w:eastAsia="Calibri"/>
          <w:b/>
          <w:color w:val="C00000"/>
          <w:sz w:val="28"/>
          <w:szCs w:val="28"/>
          <w:lang w:eastAsia="en-US"/>
        </w:rPr>
        <w:t>действицй</w:t>
      </w:r>
      <w:proofErr w:type="spellEnd"/>
      <w:r w:rsidRPr="002428F4">
        <w:rPr>
          <w:rFonts w:eastAsia="Calibri"/>
          <w:b/>
          <w:color w:val="C00000"/>
          <w:sz w:val="28"/>
          <w:szCs w:val="28"/>
          <w:lang w:eastAsia="en-US"/>
        </w:rPr>
        <w:t xml:space="preserve"> при угрозе и совершении террористического акта</w:t>
      </w:r>
    </w:p>
    <w:p w:rsidR="00D8601F" w:rsidRPr="002428F4"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eastAsia="Calibri"/>
          <w:color w:val="C00000"/>
          <w:sz w:val="28"/>
          <w:szCs w:val="28"/>
          <w:lang w:eastAsia="en-US"/>
        </w:rPr>
      </w:pPr>
    </w:p>
    <w:p w:rsidR="00D8601F" w:rsidRPr="00D8601F" w:rsidRDefault="00D8601F" w:rsidP="00D8601F">
      <w:pPr>
        <w:jc w:val="center"/>
        <w:rPr>
          <w:rFonts w:eastAsia="Calibri"/>
          <w:b/>
          <w:i/>
          <w:lang w:eastAsia="en-US"/>
        </w:rPr>
      </w:pPr>
    </w:p>
    <w:p w:rsidR="00D8601F" w:rsidRPr="00D8601F" w:rsidRDefault="00D8601F" w:rsidP="00D8601F">
      <w:pPr>
        <w:jc w:val="both"/>
        <w:rPr>
          <w:rFonts w:eastAsia="Calibri"/>
          <w:b/>
          <w:i/>
          <w:lang w:eastAsia="en-US"/>
        </w:rPr>
      </w:pPr>
    </w:p>
    <w:p w:rsidR="00D8601F" w:rsidRPr="00D8601F" w:rsidRDefault="00D8601F" w:rsidP="00D8601F">
      <w:pPr>
        <w:jc w:val="both"/>
        <w:rPr>
          <w:rFonts w:eastAsia="Calibri"/>
          <w:i/>
          <w:lang w:eastAsia="en-US"/>
        </w:rPr>
      </w:pPr>
      <w:r w:rsidRPr="00D8601F">
        <w:rPr>
          <w:rFonts w:eastAsia="Calibri"/>
          <w:b/>
          <w:i/>
          <w:lang w:eastAsia="en-US"/>
        </w:rPr>
        <w:t>Цели практического занятия</w:t>
      </w:r>
      <w:proofErr w:type="gramStart"/>
      <w:r w:rsidRPr="00D8601F">
        <w:rPr>
          <w:rFonts w:eastAsia="Calibri"/>
          <w:b/>
          <w:i/>
          <w:lang w:eastAsia="en-US"/>
        </w:rPr>
        <w:t>::</w:t>
      </w:r>
      <w:r w:rsidRPr="00D8601F">
        <w:rPr>
          <w:rFonts w:eastAsia="Calibri"/>
          <w:i/>
          <w:lang w:eastAsia="en-US"/>
        </w:rPr>
        <w:t xml:space="preserve"> </w:t>
      </w:r>
      <w:proofErr w:type="gramEnd"/>
    </w:p>
    <w:p w:rsidR="00D8601F" w:rsidRPr="00D8601F" w:rsidRDefault="00D8601F" w:rsidP="00D8601F">
      <w:pPr>
        <w:numPr>
          <w:ilvl w:val="0"/>
          <w:numId w:val="9"/>
        </w:numPr>
        <w:spacing w:after="200" w:line="276" w:lineRule="auto"/>
        <w:contextualSpacing/>
        <w:jc w:val="both"/>
        <w:rPr>
          <w:i/>
          <w:lang w:eastAsia="en-US"/>
        </w:rPr>
      </w:pPr>
      <w:r w:rsidRPr="00D8601F">
        <w:rPr>
          <w:i/>
          <w:lang w:eastAsia="en-US"/>
        </w:rPr>
        <w:t xml:space="preserve">формирование стереотипов безопасного поведения личности в условиях   террористического акта,  захвата заложников,  при угрозе  взрыва  и после  него. </w:t>
      </w:r>
    </w:p>
    <w:p w:rsidR="00D8601F" w:rsidRPr="00D8601F" w:rsidRDefault="00D8601F" w:rsidP="00D8601F">
      <w:pPr>
        <w:rPr>
          <w:rFonts w:eastAsia="Calibri"/>
          <w:b/>
          <w:i/>
          <w:color w:val="000000"/>
          <w:lang w:eastAsia="en-US"/>
        </w:rPr>
      </w:pPr>
      <w:r w:rsidRPr="00D8601F">
        <w:rPr>
          <w:rFonts w:eastAsia="Calibri"/>
          <w:b/>
          <w:i/>
          <w:color w:val="000000"/>
          <w:u w:val="single"/>
          <w:lang w:eastAsia="en-US"/>
        </w:rPr>
        <w:t>Учебное обеспечение</w:t>
      </w:r>
      <w:r w:rsidRPr="00D8601F">
        <w:rPr>
          <w:rFonts w:eastAsia="Calibri"/>
          <w:b/>
          <w:i/>
          <w:color w:val="000000"/>
          <w:lang w:eastAsia="en-US"/>
        </w:rPr>
        <w:t>:</w:t>
      </w:r>
    </w:p>
    <w:p w:rsidR="00D8601F" w:rsidRPr="00D8601F" w:rsidRDefault="00D8601F" w:rsidP="00D8601F">
      <w:pPr>
        <w:numPr>
          <w:ilvl w:val="0"/>
          <w:numId w:val="10"/>
        </w:numPr>
        <w:spacing w:after="200" w:line="276" w:lineRule="auto"/>
        <w:contextualSpacing/>
        <w:rPr>
          <w:i/>
          <w:shd w:val="clear" w:color="auto" w:fill="FFFFFF" w:themeFill="background1"/>
          <w:lang w:eastAsia="en-US"/>
        </w:rPr>
      </w:pPr>
      <w:r w:rsidRPr="00D8601F">
        <w:rPr>
          <w:i/>
          <w:color w:val="000000"/>
          <w:lang w:eastAsia="en-US"/>
        </w:rPr>
        <w:t>Конспект</w:t>
      </w:r>
    </w:p>
    <w:p w:rsidR="00D8601F" w:rsidRPr="00D8601F" w:rsidRDefault="00D8601F" w:rsidP="00D8601F">
      <w:pPr>
        <w:numPr>
          <w:ilvl w:val="0"/>
          <w:numId w:val="10"/>
        </w:numPr>
        <w:spacing w:after="200" w:line="276" w:lineRule="auto"/>
        <w:contextualSpacing/>
        <w:rPr>
          <w:i/>
          <w:shd w:val="clear" w:color="auto" w:fill="FFFFFF" w:themeFill="background1"/>
          <w:lang w:eastAsia="en-US"/>
        </w:rPr>
      </w:pPr>
      <w:r w:rsidRPr="00D8601F">
        <w:rPr>
          <w:i/>
          <w:color w:val="000000"/>
          <w:lang w:eastAsia="en-US"/>
        </w:rPr>
        <w:t xml:space="preserve"> тетрадь для практических работ</w:t>
      </w:r>
    </w:p>
    <w:p w:rsidR="00D8601F" w:rsidRPr="00D8601F" w:rsidRDefault="00D8601F" w:rsidP="00D8601F">
      <w:pPr>
        <w:numPr>
          <w:ilvl w:val="0"/>
          <w:numId w:val="10"/>
        </w:numPr>
        <w:spacing w:after="200" w:line="276" w:lineRule="auto"/>
        <w:contextualSpacing/>
        <w:rPr>
          <w:i/>
          <w:shd w:val="clear" w:color="auto" w:fill="FFFFFF" w:themeFill="background1"/>
          <w:lang w:eastAsia="en-US"/>
        </w:rPr>
      </w:pPr>
      <w:r w:rsidRPr="00D8601F">
        <w:rPr>
          <w:i/>
          <w:lang w:eastAsia="en-US"/>
        </w:rPr>
        <w:t xml:space="preserve">учебник  </w:t>
      </w:r>
      <w:proofErr w:type="spellStart"/>
      <w:r w:rsidRPr="00D8601F">
        <w:rPr>
          <w:i/>
          <w:lang w:eastAsia="en-US"/>
        </w:rPr>
        <w:t>Н.В.Косолапова</w:t>
      </w:r>
      <w:proofErr w:type="spellEnd"/>
      <w:r w:rsidRPr="00D8601F">
        <w:rPr>
          <w:i/>
          <w:lang w:eastAsia="en-US"/>
        </w:rPr>
        <w:t xml:space="preserve"> «Основы безопасности жизнедеятельности»,  </w:t>
      </w:r>
    </w:p>
    <w:p w:rsidR="00D8601F" w:rsidRPr="00D8601F" w:rsidRDefault="00D8601F" w:rsidP="00D8601F">
      <w:pPr>
        <w:numPr>
          <w:ilvl w:val="0"/>
          <w:numId w:val="10"/>
        </w:numPr>
        <w:spacing w:after="200" w:line="276" w:lineRule="auto"/>
        <w:contextualSpacing/>
        <w:rPr>
          <w:i/>
          <w:shd w:val="clear" w:color="auto" w:fill="FFFFFF" w:themeFill="background1"/>
          <w:lang w:eastAsia="en-US"/>
        </w:rPr>
      </w:pPr>
      <w:r w:rsidRPr="00D8601F">
        <w:rPr>
          <w:i/>
          <w:lang w:eastAsia="en-US"/>
        </w:rPr>
        <w:t xml:space="preserve">инструктивные карточки.                                                      </w:t>
      </w:r>
      <w:r w:rsidRPr="00D8601F">
        <w:rPr>
          <w:i/>
          <w:shd w:val="clear" w:color="auto" w:fill="FFFFFF" w:themeFill="background1"/>
          <w:lang w:eastAsia="en-US"/>
        </w:rPr>
        <w:t xml:space="preserve">       </w:t>
      </w:r>
    </w:p>
    <w:p w:rsidR="00D8601F" w:rsidRPr="00D8601F" w:rsidRDefault="00D8601F" w:rsidP="00D8601F">
      <w:pPr>
        <w:jc w:val="center"/>
        <w:rPr>
          <w:rFonts w:eastAsia="Calibri"/>
          <w:sz w:val="22"/>
          <w:szCs w:val="22"/>
          <w:lang w:eastAsia="en-US"/>
        </w:rPr>
      </w:pPr>
      <w:r w:rsidRPr="00D8601F">
        <w:rPr>
          <w:rFonts w:eastAsia="Calibri"/>
          <w:sz w:val="22"/>
          <w:szCs w:val="22"/>
          <w:shd w:val="clear" w:color="auto" w:fill="FFFFFF" w:themeFill="background1"/>
          <w:lang w:eastAsia="en-US"/>
        </w:rPr>
        <w:t xml:space="preserve">    </w:t>
      </w:r>
      <w:r w:rsidRPr="00D8601F">
        <w:rPr>
          <w:rFonts w:eastAsia="Calibri"/>
          <w:b/>
          <w:sz w:val="22"/>
          <w:szCs w:val="22"/>
          <w:lang w:eastAsia="en-US"/>
        </w:rPr>
        <w:t>ХОД ЗАНЯТИЯ.</w:t>
      </w:r>
    </w:p>
    <w:p w:rsidR="00D8601F" w:rsidRPr="00D8601F" w:rsidRDefault="00D8601F" w:rsidP="00D8601F">
      <w:pPr>
        <w:rPr>
          <w:rFonts w:eastAsia="Calibri"/>
          <w:b/>
          <w:i/>
          <w:lang w:eastAsia="en-US"/>
        </w:rPr>
      </w:pPr>
      <w:r w:rsidRPr="00D8601F">
        <w:rPr>
          <w:rFonts w:eastAsia="Calibri"/>
          <w:b/>
          <w:i/>
          <w:lang w:eastAsia="en-US"/>
        </w:rPr>
        <w:t>Задание 1.</w:t>
      </w:r>
    </w:p>
    <w:p w:rsidR="00D8601F" w:rsidRPr="00D8601F" w:rsidRDefault="00D8601F" w:rsidP="00D8601F">
      <w:pPr>
        <w:rPr>
          <w:rFonts w:eastAsia="Calibri"/>
          <w:b/>
          <w:lang w:eastAsia="en-US"/>
        </w:rPr>
      </w:pPr>
    </w:p>
    <w:p w:rsidR="00D8601F" w:rsidRPr="00D8601F" w:rsidRDefault="00D8601F" w:rsidP="00D8601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contextualSpacing/>
        <w:rPr>
          <w:i/>
          <w:lang w:eastAsia="en-US"/>
        </w:rPr>
      </w:pPr>
      <w:r w:rsidRPr="00D8601F">
        <w:rPr>
          <w:i/>
          <w:lang w:eastAsia="en-US"/>
        </w:rPr>
        <w:t xml:space="preserve">Изучить учебный материал по учебнику стр.130-134.                                                   </w:t>
      </w:r>
      <w:r w:rsidRPr="00D8601F">
        <w:rPr>
          <w:b/>
          <w:bCs/>
          <w:i/>
          <w:lang w:eastAsia="en-US"/>
        </w:rPr>
        <w:t xml:space="preserve">                              </w:t>
      </w:r>
      <w:r w:rsidRPr="00D8601F">
        <w:rPr>
          <w:bCs/>
          <w:i/>
          <w:lang w:eastAsia="en-US"/>
        </w:rPr>
        <w:t xml:space="preserve"> </w:t>
      </w:r>
    </w:p>
    <w:p w:rsidR="00D8601F" w:rsidRPr="00D8601F" w:rsidRDefault="00D8601F" w:rsidP="00D8601F">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contextualSpacing/>
        <w:rPr>
          <w:i/>
          <w:lang w:eastAsia="en-US"/>
        </w:rPr>
      </w:pPr>
      <w:r w:rsidRPr="00D8601F">
        <w:rPr>
          <w:bCs/>
          <w:i/>
          <w:lang w:eastAsia="en-US"/>
        </w:rPr>
        <w:t>Решить ситуационные задачи.</w:t>
      </w:r>
      <w:r w:rsidRPr="00D8601F">
        <w:rPr>
          <w:i/>
          <w:lang w:eastAsia="en-US"/>
        </w:rPr>
        <w:t xml:space="preserve"> </w:t>
      </w:r>
    </w:p>
    <w:p w:rsidR="00D8601F" w:rsidRPr="00D8601F"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eastAsia="Calibri"/>
          <w:b/>
          <w:bCs/>
          <w:lang w:eastAsia="en-US"/>
        </w:rPr>
      </w:pPr>
    </w:p>
    <w:p w:rsidR="00D8601F" w:rsidRPr="00D8601F" w:rsidRDefault="00D8601F" w:rsidP="00D8601F">
      <w:pPr>
        <w:rPr>
          <w:rFonts w:eastAsia="Calibri"/>
          <w:i/>
          <w:color w:val="000000"/>
          <w:sz w:val="22"/>
          <w:szCs w:val="22"/>
          <w:lang w:eastAsia="en-US"/>
        </w:rPr>
      </w:pPr>
      <w:r w:rsidRPr="00D8601F">
        <w:rPr>
          <w:rFonts w:eastAsia="Calibri"/>
          <w:b/>
          <w:bCs/>
          <w:i/>
          <w:color w:val="000000"/>
          <w:lang w:eastAsia="en-US"/>
        </w:rPr>
        <w:t xml:space="preserve">Задача 1. </w:t>
      </w:r>
      <w:r w:rsidRPr="00D8601F">
        <w:rPr>
          <w:rFonts w:eastAsia="Calibri"/>
          <w:i/>
          <w:color w:val="000000"/>
          <w:sz w:val="22"/>
          <w:szCs w:val="22"/>
          <w:lang w:eastAsia="en-US"/>
        </w:rPr>
        <w:t>В учебном заведении замечен посторонний человек, который ведет себя подозрительно. У него в руках объемный пакет, в котором угадывается коробка. Что надо делать студенту, если он заметил такого человека.</w:t>
      </w:r>
    </w:p>
    <w:p w:rsidR="00D8601F" w:rsidRPr="00D8601F" w:rsidRDefault="00D8601F" w:rsidP="00D8601F">
      <w:pPr>
        <w:rPr>
          <w:rFonts w:eastAsia="Calibri"/>
          <w:i/>
          <w:color w:val="000000"/>
          <w:sz w:val="22"/>
          <w:szCs w:val="22"/>
          <w:lang w:eastAsia="en-US"/>
        </w:rPr>
      </w:pPr>
    </w:p>
    <w:p w:rsidR="00D8601F" w:rsidRPr="00D8601F" w:rsidRDefault="00D8601F" w:rsidP="00D8601F">
      <w:pPr>
        <w:rPr>
          <w:rFonts w:eastAsia="Calibri"/>
          <w:bCs/>
          <w:i/>
          <w:lang w:eastAsia="en-US"/>
        </w:rPr>
      </w:pPr>
      <w:r w:rsidRPr="00D8601F">
        <w:rPr>
          <w:rFonts w:eastAsia="Calibri"/>
          <w:b/>
          <w:bCs/>
          <w:i/>
          <w:color w:val="000000"/>
          <w:sz w:val="22"/>
          <w:szCs w:val="22"/>
          <w:lang w:eastAsia="en-US"/>
        </w:rPr>
        <w:t xml:space="preserve">Задача 2.  </w:t>
      </w:r>
      <w:r w:rsidRPr="00D8601F">
        <w:rPr>
          <w:rFonts w:eastAsia="Calibri"/>
          <w:bCs/>
          <w:i/>
          <w:lang w:eastAsia="en-US"/>
        </w:rPr>
        <w:t xml:space="preserve"> В здании, где вы работаете, произошел взрыв, ваш кабинет не пострадал, но в соседних кабинетах обрушен потолок, конструкции, помещение задымлено,  слышны крики. Ваши действия?</w:t>
      </w:r>
    </w:p>
    <w:p w:rsidR="00D8601F" w:rsidRPr="00D8601F" w:rsidRDefault="00D8601F" w:rsidP="00D8601F">
      <w:pPr>
        <w:rPr>
          <w:rFonts w:eastAsia="Calibri"/>
          <w:i/>
          <w:lang w:eastAsia="en-US"/>
        </w:rPr>
      </w:pPr>
    </w:p>
    <w:p w:rsidR="00D8601F" w:rsidRPr="00D8601F" w:rsidRDefault="00D8601F" w:rsidP="00D8601F">
      <w:pPr>
        <w:rPr>
          <w:rFonts w:ascii="Arial" w:hAnsi="Arial" w:cs="Arial"/>
          <w:i/>
          <w:color w:val="000000"/>
        </w:rPr>
      </w:pPr>
      <w:r w:rsidRPr="00D8601F">
        <w:rPr>
          <w:b/>
          <w:bCs/>
          <w:i/>
          <w:color w:val="000000"/>
        </w:rPr>
        <w:t>Задача 3.</w:t>
      </w:r>
      <w:r w:rsidRPr="00D8601F">
        <w:rPr>
          <w:i/>
          <w:color w:val="000000"/>
        </w:rPr>
        <w:t xml:space="preserve">  </w:t>
      </w:r>
      <w:proofErr w:type="gramStart"/>
      <w:r w:rsidRPr="00D8601F">
        <w:rPr>
          <w:i/>
          <w:color w:val="000000"/>
        </w:rPr>
        <w:t>Обучающиеся</w:t>
      </w:r>
      <w:proofErr w:type="gramEnd"/>
      <w:r w:rsidRPr="00D8601F">
        <w:rPr>
          <w:i/>
          <w:color w:val="000000"/>
        </w:rPr>
        <w:t xml:space="preserve"> захвачены террористами. Террористы угрожают заложникам расстрелом, говорят о том, что если они попытаются каким-либо образом связаться с внешним миром или не будут выполнять требования террористов, то их свяжут или закуют в наручники, лишат пищи, воды и сна и т.д. Как правильно вести себя в данной ситуации?</w:t>
      </w:r>
    </w:p>
    <w:p w:rsidR="00D8601F" w:rsidRPr="00D8601F" w:rsidRDefault="00D8601F" w:rsidP="00D8601F">
      <w:pPr>
        <w:rPr>
          <w:b/>
          <w:bCs/>
          <w:i/>
          <w:color w:val="000000"/>
        </w:rPr>
      </w:pPr>
    </w:p>
    <w:p w:rsidR="00D8601F" w:rsidRPr="00D8601F" w:rsidRDefault="00D8601F" w:rsidP="00D8601F">
      <w:pPr>
        <w:rPr>
          <w:i/>
          <w:color w:val="000000"/>
        </w:rPr>
      </w:pPr>
      <w:r w:rsidRPr="00D8601F">
        <w:rPr>
          <w:b/>
          <w:bCs/>
          <w:i/>
          <w:color w:val="000000"/>
        </w:rPr>
        <w:t>Задача 4.</w:t>
      </w:r>
      <w:r w:rsidRPr="00D8601F">
        <w:rPr>
          <w:i/>
          <w:color w:val="000000"/>
        </w:rPr>
        <w:t xml:space="preserve">    </w:t>
      </w:r>
      <w:proofErr w:type="gramStart"/>
      <w:r w:rsidRPr="00D8601F">
        <w:rPr>
          <w:i/>
          <w:color w:val="000000"/>
        </w:rPr>
        <w:t>Обучающиеся</w:t>
      </w:r>
      <w:proofErr w:type="gramEnd"/>
      <w:r w:rsidRPr="00D8601F">
        <w:rPr>
          <w:i/>
          <w:color w:val="000000"/>
        </w:rPr>
        <w:t xml:space="preserve"> захвачены террористами. Спецназовцы проводят штурм, а террористы — ответные действия. Каковы должны быть действия заложников?</w:t>
      </w:r>
    </w:p>
    <w:p w:rsidR="00D8601F" w:rsidRPr="00D8601F" w:rsidRDefault="00D8601F" w:rsidP="00D8601F">
      <w:pPr>
        <w:rPr>
          <w:i/>
          <w:color w:val="000000"/>
        </w:rPr>
      </w:pPr>
    </w:p>
    <w:p w:rsidR="00D8601F" w:rsidRPr="00D8601F"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eastAsia="Calibri"/>
          <w:b/>
          <w:bCs/>
          <w:i/>
          <w:color w:val="000000"/>
          <w:lang w:eastAsia="en-US"/>
        </w:rPr>
      </w:pPr>
    </w:p>
    <w:p w:rsidR="00D8601F" w:rsidRPr="00D8601F"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eastAsia="Calibri"/>
          <w:bCs/>
          <w:i/>
          <w:color w:val="000000"/>
          <w:lang w:eastAsia="en-US"/>
        </w:rPr>
      </w:pPr>
      <w:r w:rsidRPr="00D8601F">
        <w:rPr>
          <w:rFonts w:eastAsia="Calibri"/>
          <w:b/>
          <w:bCs/>
          <w:i/>
          <w:color w:val="000000"/>
          <w:lang w:eastAsia="en-US"/>
        </w:rPr>
        <w:t>Задача 5.</w:t>
      </w:r>
      <w:r w:rsidRPr="00D8601F">
        <w:rPr>
          <w:rFonts w:eastAsia="Calibri"/>
          <w:bCs/>
          <w:i/>
          <w:color w:val="000000"/>
          <w:lang w:eastAsia="en-US"/>
        </w:rPr>
        <w:t xml:space="preserve"> После взрыва  вы оказались под обломками здания. Вы легко ранены. Ваше состояние удовлетворительно. Ваши  действия?</w:t>
      </w:r>
    </w:p>
    <w:p w:rsidR="00D8601F" w:rsidRPr="00D8601F" w:rsidRDefault="00D8601F" w:rsidP="00D86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eastAsia="Calibri"/>
          <w:bCs/>
          <w:i/>
          <w:color w:val="000000"/>
          <w:lang w:eastAsia="en-US"/>
        </w:rPr>
      </w:pPr>
    </w:p>
    <w:p w:rsidR="00D8601F" w:rsidRPr="00D8601F" w:rsidRDefault="00D8601F" w:rsidP="00D8601F">
      <w:pPr>
        <w:rPr>
          <w:rFonts w:eastAsia="Calibri"/>
          <w:b/>
          <w:lang w:eastAsia="en-US"/>
        </w:rPr>
      </w:pPr>
      <w:r w:rsidRPr="00D8601F">
        <w:rPr>
          <w:rFonts w:eastAsia="Calibri"/>
          <w:b/>
          <w:lang w:eastAsia="en-US"/>
        </w:rPr>
        <w:t>Задание 2.</w:t>
      </w:r>
    </w:p>
    <w:p w:rsidR="00D8601F" w:rsidRPr="00D8601F" w:rsidRDefault="00D8601F" w:rsidP="00D8601F">
      <w:pPr>
        <w:rPr>
          <w:rFonts w:eastAsia="Calibri"/>
          <w:b/>
          <w:bCs/>
          <w:i/>
          <w:lang w:eastAsia="en-US"/>
        </w:rPr>
      </w:pPr>
      <w:r w:rsidRPr="00D8601F">
        <w:rPr>
          <w:rFonts w:eastAsia="Calibri"/>
          <w:i/>
          <w:lang w:eastAsia="en-US"/>
        </w:rPr>
        <w:t>Составить</w:t>
      </w:r>
      <w:r w:rsidRPr="00D8601F">
        <w:rPr>
          <w:rFonts w:eastAsia="Calibri"/>
          <w:b/>
          <w:bCs/>
          <w:i/>
          <w:lang w:eastAsia="en-US"/>
        </w:rPr>
        <w:t xml:space="preserve"> </w:t>
      </w:r>
      <w:r w:rsidRPr="00D8601F">
        <w:rPr>
          <w:rFonts w:eastAsia="Calibri"/>
          <w:bCs/>
          <w:i/>
          <w:lang w:eastAsia="en-US"/>
        </w:rPr>
        <w:t xml:space="preserve">инструкцию:  </w:t>
      </w:r>
      <w:r w:rsidRPr="00D8601F">
        <w:rPr>
          <w:rFonts w:eastAsia="Calibri"/>
          <w:b/>
          <w:bCs/>
          <w:i/>
          <w:lang w:eastAsia="en-US"/>
        </w:rPr>
        <w:t>« Как действовать  при захвате заложников террористами» в виде лаконичных тезисов.</w:t>
      </w:r>
    </w:p>
    <w:p w:rsidR="00D8601F" w:rsidRPr="00D8601F" w:rsidRDefault="00D8601F" w:rsidP="00D8601F">
      <w:pPr>
        <w:shd w:val="clear" w:color="auto" w:fill="FFFFFF"/>
        <w:spacing w:before="100" w:beforeAutospacing="1"/>
        <w:jc w:val="both"/>
        <w:rPr>
          <w:i/>
        </w:rPr>
      </w:pPr>
      <w:r w:rsidRPr="00D8601F">
        <w:rPr>
          <w:i/>
        </w:rPr>
        <w:t xml:space="preserve">Какие черты характера помогут вам остаться в живых в такой ситуации?                  </w:t>
      </w:r>
    </w:p>
    <w:p w:rsidR="00D8601F" w:rsidRPr="00D8601F" w:rsidRDefault="00D8601F" w:rsidP="00D8601F">
      <w:pPr>
        <w:shd w:val="clear" w:color="auto" w:fill="FFFFFF"/>
        <w:spacing w:before="100" w:beforeAutospacing="1"/>
        <w:jc w:val="both"/>
        <w:rPr>
          <w:i/>
        </w:rPr>
      </w:pPr>
    </w:p>
    <w:p w:rsidR="00D8601F" w:rsidRPr="00D8601F" w:rsidRDefault="00D8601F" w:rsidP="00D8601F">
      <w:pPr>
        <w:shd w:val="clear" w:color="auto" w:fill="FFFFFF"/>
        <w:spacing w:before="100" w:beforeAutospacing="1"/>
        <w:jc w:val="both"/>
        <w:rPr>
          <w:b/>
          <w:i/>
          <w:sz w:val="28"/>
          <w:szCs w:val="28"/>
        </w:rPr>
      </w:pPr>
    </w:p>
    <w:p w:rsidR="00D8601F" w:rsidRPr="00D8601F" w:rsidRDefault="00D8601F" w:rsidP="00D8601F">
      <w:pPr>
        <w:shd w:val="clear" w:color="auto" w:fill="FFFFFF"/>
        <w:spacing w:before="100" w:beforeAutospacing="1"/>
        <w:jc w:val="both"/>
        <w:rPr>
          <w:b/>
          <w:i/>
          <w:sz w:val="28"/>
          <w:szCs w:val="28"/>
        </w:rPr>
      </w:pPr>
    </w:p>
    <w:p w:rsidR="00D8601F" w:rsidRPr="00D8601F" w:rsidRDefault="00D8601F" w:rsidP="00D8601F">
      <w:pPr>
        <w:shd w:val="clear" w:color="auto" w:fill="FFFFFF"/>
        <w:spacing w:before="100" w:beforeAutospacing="1"/>
        <w:ind w:left="284"/>
        <w:jc w:val="both"/>
        <w:rPr>
          <w:b/>
          <w:sz w:val="28"/>
          <w:szCs w:val="28"/>
        </w:rPr>
      </w:pPr>
      <w:r w:rsidRPr="00D8601F">
        <w:rPr>
          <w:noProof/>
        </w:rPr>
        <w:drawing>
          <wp:anchor distT="0" distB="0" distL="114300" distR="114300" simplePos="0" relativeHeight="251665408" behindDoc="0" locked="0" layoutInCell="1" allowOverlap="1" wp14:anchorId="70338A4C" wp14:editId="044D6BE4">
            <wp:simplePos x="0" y="0"/>
            <wp:positionH relativeFrom="column">
              <wp:posOffset>-605790</wp:posOffset>
            </wp:positionH>
            <wp:positionV relativeFrom="paragraph">
              <wp:posOffset>-323850</wp:posOffset>
            </wp:positionV>
            <wp:extent cx="2228850" cy="1672590"/>
            <wp:effectExtent l="0" t="0" r="0" b="3810"/>
            <wp:wrapSquare wrapText="bothSides"/>
            <wp:docPr id="4" name="Рисунок 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28850" cy="1672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601F">
        <w:rPr>
          <w:b/>
          <w:sz w:val="28"/>
          <w:szCs w:val="28"/>
        </w:rPr>
        <w:t>Контрольные вопросы:</w:t>
      </w:r>
      <w:r w:rsidRPr="00D8601F">
        <w:rPr>
          <w:b/>
          <w:noProof/>
        </w:rPr>
        <w:t xml:space="preserve"> </w:t>
      </w:r>
    </w:p>
    <w:p w:rsidR="00D8601F" w:rsidRPr="00D8601F" w:rsidRDefault="00D8601F" w:rsidP="00D8601F">
      <w:pPr>
        <w:tabs>
          <w:tab w:val="left" w:pos="6045"/>
        </w:tabs>
        <w:spacing w:after="200" w:line="276" w:lineRule="auto"/>
        <w:ind w:left="284"/>
        <w:contextualSpacing/>
        <w:rPr>
          <w:i/>
          <w:lang w:eastAsia="en-US"/>
        </w:rPr>
      </w:pPr>
      <w:r w:rsidRPr="00D8601F">
        <w:rPr>
          <w:i/>
          <w:lang w:eastAsia="en-US"/>
        </w:rPr>
        <w:t>1.Что такое терроризм?</w:t>
      </w:r>
      <w:r w:rsidRPr="00D8601F">
        <w:rPr>
          <w:i/>
          <w:lang w:eastAsia="en-US"/>
        </w:rPr>
        <w:tab/>
      </w:r>
    </w:p>
    <w:p w:rsidR="00D8601F" w:rsidRPr="00D8601F" w:rsidRDefault="00D8601F" w:rsidP="00D8601F">
      <w:pPr>
        <w:spacing w:after="200" w:line="276" w:lineRule="auto"/>
        <w:ind w:left="284"/>
        <w:contextualSpacing/>
        <w:rPr>
          <w:i/>
          <w:lang w:eastAsia="en-US"/>
        </w:rPr>
      </w:pPr>
      <w:r w:rsidRPr="00D8601F">
        <w:rPr>
          <w:i/>
          <w:lang w:eastAsia="en-US"/>
        </w:rPr>
        <w:t>2.Назовите цели терроризма.</w:t>
      </w:r>
    </w:p>
    <w:p w:rsidR="00D8601F" w:rsidRPr="00D8601F" w:rsidRDefault="00D8601F" w:rsidP="00D8601F">
      <w:pPr>
        <w:spacing w:after="200" w:line="276" w:lineRule="auto"/>
        <w:ind w:left="284"/>
        <w:contextualSpacing/>
        <w:rPr>
          <w:i/>
          <w:lang w:eastAsia="en-US"/>
        </w:rPr>
      </w:pPr>
      <w:r w:rsidRPr="00D8601F">
        <w:rPr>
          <w:i/>
          <w:lang w:eastAsia="en-US"/>
        </w:rPr>
        <w:t>3.Назовите виды терроризма</w:t>
      </w:r>
    </w:p>
    <w:p w:rsidR="00D8601F" w:rsidRPr="00D8601F" w:rsidRDefault="00D8601F" w:rsidP="00D8601F">
      <w:pPr>
        <w:spacing w:after="200" w:line="276" w:lineRule="auto"/>
        <w:ind w:left="284"/>
        <w:contextualSpacing/>
        <w:rPr>
          <w:i/>
          <w:lang w:eastAsia="en-US"/>
        </w:rPr>
      </w:pPr>
      <w:r w:rsidRPr="00D8601F">
        <w:rPr>
          <w:i/>
          <w:lang w:eastAsia="en-US"/>
        </w:rPr>
        <w:t>4.Что такое экстремизм?</w:t>
      </w:r>
    </w:p>
    <w:p w:rsidR="00D8601F" w:rsidRPr="00D8601F" w:rsidRDefault="00D8601F" w:rsidP="00D8601F">
      <w:pPr>
        <w:shd w:val="clear" w:color="auto" w:fill="FFFFFF"/>
        <w:spacing w:after="225" w:line="276" w:lineRule="auto"/>
        <w:ind w:left="-207"/>
        <w:contextualSpacing/>
        <w:rPr>
          <w:color w:val="333333"/>
          <w:sz w:val="28"/>
          <w:szCs w:val="28"/>
        </w:rPr>
      </w:pPr>
    </w:p>
    <w:p w:rsidR="00D8601F" w:rsidRPr="00D8601F" w:rsidRDefault="00D8601F" w:rsidP="00D8601F">
      <w:pPr>
        <w:shd w:val="clear" w:color="auto" w:fill="FFFFFF"/>
        <w:spacing w:after="225" w:line="276" w:lineRule="auto"/>
        <w:ind w:left="-207"/>
        <w:contextualSpacing/>
        <w:rPr>
          <w:b/>
          <w:color w:val="333333"/>
          <w:sz w:val="28"/>
          <w:szCs w:val="28"/>
        </w:rPr>
      </w:pPr>
      <w:r w:rsidRPr="00D8601F">
        <w:rPr>
          <w:b/>
          <w:color w:val="333333"/>
          <w:sz w:val="28"/>
          <w:szCs w:val="28"/>
        </w:rPr>
        <w:t>Решите тесты:</w:t>
      </w:r>
    </w:p>
    <w:p w:rsidR="00D8601F" w:rsidRPr="00D8601F" w:rsidRDefault="00D8601F" w:rsidP="00D8601F">
      <w:pPr>
        <w:shd w:val="clear" w:color="auto" w:fill="FFFFFF"/>
        <w:spacing w:after="225" w:line="276" w:lineRule="auto"/>
        <w:ind w:left="-207"/>
        <w:contextualSpacing/>
        <w:rPr>
          <w:rFonts w:ascii="Calibri" w:hAnsi="Calibri"/>
          <w:i/>
          <w:color w:val="000000"/>
          <w:sz w:val="22"/>
          <w:szCs w:val="22"/>
          <w:lang w:eastAsia="en-US"/>
        </w:rPr>
      </w:pPr>
      <w:r w:rsidRPr="00D8601F">
        <w:rPr>
          <w:rFonts w:ascii="Calibri" w:hAnsi="Calibri"/>
          <w:b/>
          <w:bCs/>
          <w:color w:val="000000"/>
          <w:sz w:val="22"/>
          <w:szCs w:val="22"/>
          <w:lang w:eastAsia="en-US"/>
        </w:rPr>
        <w:t xml:space="preserve">   </w:t>
      </w:r>
      <w:r w:rsidRPr="00D8601F">
        <w:rPr>
          <w:b/>
          <w:bCs/>
          <w:color w:val="000000"/>
          <w:sz w:val="22"/>
          <w:szCs w:val="22"/>
          <w:lang w:eastAsia="en-US"/>
        </w:rPr>
        <w:t>1.При освобождении заложников возникла перестрелка. Что нужно делать?</w:t>
      </w:r>
      <w:r w:rsidRPr="00D8601F">
        <w:rPr>
          <w:rFonts w:ascii="Calibri" w:hAnsi="Calibri"/>
          <w:i/>
          <w:color w:val="000000"/>
          <w:sz w:val="22"/>
          <w:szCs w:val="22"/>
          <w:lang w:eastAsia="en-US"/>
        </w:rPr>
        <w:t> </w:t>
      </w:r>
    </w:p>
    <w:p w:rsidR="00D8601F" w:rsidRPr="00D8601F" w:rsidRDefault="00D8601F" w:rsidP="00D8601F">
      <w:pPr>
        <w:shd w:val="clear" w:color="auto" w:fill="FFFFFF"/>
        <w:spacing w:after="225" w:line="276" w:lineRule="auto"/>
        <w:ind w:left="-207"/>
        <w:contextualSpacing/>
        <w:rPr>
          <w:i/>
          <w:color w:val="000000"/>
          <w:sz w:val="22"/>
          <w:szCs w:val="22"/>
          <w:lang w:eastAsia="en-US"/>
        </w:rPr>
      </w:pPr>
      <w:r w:rsidRPr="00D8601F">
        <w:rPr>
          <w:b/>
          <w:bCs/>
          <w:i/>
          <w:color w:val="000000"/>
          <w:sz w:val="22"/>
          <w:szCs w:val="22"/>
          <w:lang w:eastAsia="en-US"/>
        </w:rPr>
        <w:t xml:space="preserve">      А.  </w:t>
      </w:r>
      <w:r w:rsidRPr="00D8601F">
        <w:rPr>
          <w:i/>
          <w:color w:val="000000"/>
          <w:sz w:val="22"/>
          <w:szCs w:val="22"/>
          <w:lang w:eastAsia="en-US"/>
        </w:rPr>
        <w:t xml:space="preserve"> сразу лечь     </w:t>
      </w:r>
      <w:r w:rsidRPr="00D8601F">
        <w:rPr>
          <w:b/>
          <w:bCs/>
          <w:i/>
          <w:color w:val="000000"/>
          <w:sz w:val="22"/>
          <w:szCs w:val="22"/>
          <w:lang w:eastAsia="en-US"/>
        </w:rPr>
        <w:t>Б.   </w:t>
      </w:r>
      <w:r w:rsidRPr="00D8601F">
        <w:rPr>
          <w:i/>
          <w:color w:val="000000"/>
          <w:sz w:val="22"/>
          <w:szCs w:val="22"/>
          <w:lang w:eastAsia="en-US"/>
        </w:rPr>
        <w:t>оглядеться в поисках укрытия</w:t>
      </w:r>
    </w:p>
    <w:p w:rsidR="00D8601F" w:rsidRPr="00D8601F" w:rsidRDefault="00D8601F" w:rsidP="00D8601F">
      <w:pPr>
        <w:shd w:val="clear" w:color="auto" w:fill="FFFFFF"/>
        <w:spacing w:after="225" w:line="276" w:lineRule="auto"/>
        <w:ind w:left="-207"/>
        <w:contextualSpacing/>
        <w:rPr>
          <w:i/>
          <w:color w:val="000000"/>
          <w:sz w:val="22"/>
          <w:szCs w:val="22"/>
          <w:lang w:eastAsia="en-US"/>
        </w:rPr>
      </w:pPr>
      <w:r w:rsidRPr="00D8601F">
        <w:rPr>
          <w:i/>
          <w:color w:val="000000"/>
          <w:sz w:val="22"/>
          <w:szCs w:val="22"/>
          <w:lang w:eastAsia="en-US"/>
        </w:rPr>
        <w:t xml:space="preserve">      </w:t>
      </w:r>
      <w:r w:rsidRPr="00D8601F">
        <w:rPr>
          <w:b/>
          <w:bCs/>
          <w:i/>
          <w:color w:val="000000"/>
          <w:sz w:val="22"/>
          <w:szCs w:val="22"/>
          <w:lang w:eastAsia="en-US"/>
        </w:rPr>
        <w:t>В.   </w:t>
      </w:r>
      <w:r w:rsidRPr="00D8601F">
        <w:rPr>
          <w:i/>
          <w:color w:val="000000"/>
          <w:sz w:val="22"/>
          <w:szCs w:val="22"/>
          <w:lang w:eastAsia="en-US"/>
        </w:rPr>
        <w:t>можно укрыться за ближайшим автомобилем или под ним </w:t>
      </w:r>
    </w:p>
    <w:p w:rsidR="00D8601F" w:rsidRPr="00D8601F" w:rsidRDefault="00D8601F" w:rsidP="00D8601F">
      <w:pPr>
        <w:shd w:val="clear" w:color="auto" w:fill="FFFFFF"/>
        <w:spacing w:after="225" w:line="276" w:lineRule="auto"/>
        <w:ind w:left="-207"/>
        <w:contextualSpacing/>
        <w:rPr>
          <w:b/>
          <w:i/>
          <w:color w:val="333333"/>
          <w:sz w:val="28"/>
          <w:szCs w:val="28"/>
        </w:rPr>
      </w:pPr>
      <w:r w:rsidRPr="00D8601F">
        <w:rPr>
          <w:b/>
          <w:bCs/>
          <w:i/>
          <w:color w:val="000000"/>
          <w:sz w:val="22"/>
          <w:szCs w:val="22"/>
          <w:lang w:eastAsia="en-US"/>
        </w:rPr>
        <w:t xml:space="preserve">      Г.   </w:t>
      </w:r>
      <w:r w:rsidRPr="00D8601F">
        <w:rPr>
          <w:i/>
          <w:color w:val="000000"/>
          <w:sz w:val="22"/>
          <w:szCs w:val="22"/>
          <w:lang w:eastAsia="en-US"/>
        </w:rPr>
        <w:t>проскользнуть в подворотню, подъезд или окно первого этажа.</w:t>
      </w:r>
    </w:p>
    <w:p w:rsidR="00D8601F" w:rsidRPr="00D8601F" w:rsidRDefault="00D8601F" w:rsidP="00D8601F">
      <w:pPr>
        <w:shd w:val="clear" w:color="auto" w:fill="FFFFFF"/>
        <w:rPr>
          <w:rFonts w:ascii="Arial" w:hAnsi="Arial" w:cs="Arial"/>
          <w:i/>
          <w:color w:val="000000"/>
          <w:sz w:val="22"/>
          <w:szCs w:val="22"/>
        </w:rPr>
      </w:pPr>
      <w:r w:rsidRPr="00D8601F">
        <w:rPr>
          <w:b/>
          <w:bCs/>
          <w:color w:val="000000"/>
          <w:sz w:val="22"/>
          <w:szCs w:val="22"/>
        </w:rPr>
        <w:t xml:space="preserve"> 2.Найдите ошибку в перечисленных ниже правилах поведения при освобождении заложников:</w:t>
      </w:r>
    </w:p>
    <w:p w:rsidR="00D8601F" w:rsidRPr="00D8601F" w:rsidRDefault="00D8601F" w:rsidP="00D8601F">
      <w:pPr>
        <w:shd w:val="clear" w:color="auto" w:fill="FFFFFF"/>
        <w:rPr>
          <w:rFonts w:ascii="Arial" w:hAnsi="Arial" w:cs="Arial"/>
          <w:i/>
          <w:color w:val="000000"/>
          <w:sz w:val="22"/>
          <w:szCs w:val="22"/>
        </w:rPr>
      </w:pPr>
      <w:r w:rsidRPr="00D8601F">
        <w:rPr>
          <w:color w:val="000000"/>
          <w:sz w:val="22"/>
          <w:szCs w:val="22"/>
        </w:rPr>
        <w:t>      </w:t>
      </w:r>
      <w:r w:rsidRPr="00D8601F">
        <w:rPr>
          <w:b/>
          <w:bCs/>
          <w:i/>
          <w:color w:val="000000"/>
          <w:sz w:val="22"/>
          <w:szCs w:val="22"/>
        </w:rPr>
        <w:t>А.   </w:t>
      </w:r>
      <w:r w:rsidRPr="00D8601F">
        <w:rPr>
          <w:i/>
          <w:color w:val="000000"/>
          <w:sz w:val="22"/>
          <w:szCs w:val="22"/>
        </w:rPr>
        <w:t>расположитесь подальше от окон, дверей и самих террористов</w:t>
      </w:r>
    </w:p>
    <w:p w:rsidR="00D8601F" w:rsidRPr="00D8601F" w:rsidRDefault="00D8601F" w:rsidP="00D8601F">
      <w:pPr>
        <w:shd w:val="clear" w:color="auto" w:fill="FFFFFF"/>
        <w:rPr>
          <w:i/>
          <w:color w:val="000000"/>
          <w:sz w:val="22"/>
          <w:szCs w:val="22"/>
        </w:rPr>
      </w:pPr>
      <w:r w:rsidRPr="00D8601F">
        <w:rPr>
          <w:i/>
          <w:color w:val="000000"/>
          <w:sz w:val="22"/>
          <w:szCs w:val="22"/>
        </w:rPr>
        <w:t>      </w:t>
      </w:r>
      <w:proofErr w:type="gramStart"/>
      <w:r w:rsidRPr="00D8601F">
        <w:rPr>
          <w:b/>
          <w:bCs/>
          <w:i/>
          <w:color w:val="000000"/>
          <w:sz w:val="22"/>
          <w:szCs w:val="22"/>
        </w:rPr>
        <w:t>Б.   </w:t>
      </w:r>
      <w:r w:rsidRPr="00D8601F">
        <w:rPr>
          <w:i/>
          <w:color w:val="000000"/>
          <w:sz w:val="22"/>
          <w:szCs w:val="22"/>
        </w:rPr>
        <w:t xml:space="preserve">если во время операции используется газ, защитите органы дыхания (шарфом, платком или </w:t>
      </w:r>
      <w:proofErr w:type="gramEnd"/>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xml:space="preserve">           косынкой)</w:t>
      </w:r>
    </w:p>
    <w:p w:rsidR="00D8601F" w:rsidRPr="00D8601F" w:rsidRDefault="00D8601F" w:rsidP="00D8601F">
      <w:pPr>
        <w:shd w:val="clear" w:color="auto" w:fill="FFFFFF"/>
        <w:rPr>
          <w:i/>
          <w:color w:val="000000"/>
          <w:sz w:val="22"/>
          <w:szCs w:val="22"/>
        </w:rPr>
      </w:pPr>
      <w:r w:rsidRPr="00D8601F">
        <w:rPr>
          <w:i/>
          <w:color w:val="000000"/>
          <w:sz w:val="22"/>
          <w:szCs w:val="22"/>
        </w:rPr>
        <w:t>      </w:t>
      </w:r>
      <w:r w:rsidRPr="00D8601F">
        <w:rPr>
          <w:b/>
          <w:bCs/>
          <w:i/>
          <w:color w:val="000000"/>
          <w:sz w:val="22"/>
          <w:szCs w:val="22"/>
        </w:rPr>
        <w:t>В.   </w:t>
      </w:r>
      <w:r w:rsidRPr="00D8601F">
        <w:rPr>
          <w:i/>
          <w:color w:val="000000"/>
          <w:sz w:val="22"/>
          <w:szCs w:val="22"/>
        </w:rPr>
        <w:t xml:space="preserve">во время операции по освобождению, чтобы быстрее спастись, бегите навстречу сотрудникам     </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xml:space="preserve">         спецслужб</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Г.   </w:t>
      </w:r>
      <w:r w:rsidRPr="00D8601F">
        <w:rPr>
          <w:i/>
          <w:color w:val="000000"/>
          <w:sz w:val="22"/>
          <w:szCs w:val="22"/>
        </w:rPr>
        <w:t>при освобождении выполняйте все требования сотрудников спецслужб.</w:t>
      </w:r>
    </w:p>
    <w:p w:rsidR="00D8601F" w:rsidRPr="00D8601F" w:rsidRDefault="00D8601F" w:rsidP="00D8601F">
      <w:pPr>
        <w:shd w:val="clear" w:color="auto" w:fill="FFFFFF"/>
        <w:rPr>
          <w:b/>
          <w:bCs/>
          <w:color w:val="000000"/>
          <w:sz w:val="22"/>
          <w:szCs w:val="22"/>
        </w:rPr>
      </w:pPr>
      <w:r w:rsidRPr="00D8601F">
        <w:rPr>
          <w:rFonts w:eastAsia="Calibri"/>
          <w:b/>
          <w:sz w:val="22"/>
          <w:szCs w:val="22"/>
          <w:lang w:eastAsia="en-US"/>
        </w:rPr>
        <w:t>3</w:t>
      </w:r>
      <w:r w:rsidRPr="00D8601F">
        <w:rPr>
          <w:rFonts w:ascii="Calibri" w:eastAsia="Calibri" w:hAnsi="Calibri"/>
          <w:sz w:val="22"/>
          <w:szCs w:val="22"/>
          <w:lang w:eastAsia="en-US"/>
        </w:rPr>
        <w:t>.</w:t>
      </w:r>
      <w:r w:rsidRPr="00D8601F">
        <w:rPr>
          <w:b/>
          <w:bCs/>
          <w:color w:val="000000"/>
          <w:sz w:val="22"/>
          <w:szCs w:val="22"/>
        </w:rPr>
        <w:t xml:space="preserve">Найдите ошибку в перечисленных правилах поведения при обнаружении взрывного </w:t>
      </w:r>
    </w:p>
    <w:p w:rsidR="00D8601F" w:rsidRPr="00D8601F" w:rsidRDefault="00D8601F" w:rsidP="00D8601F">
      <w:pPr>
        <w:shd w:val="clear" w:color="auto" w:fill="FFFFFF"/>
        <w:rPr>
          <w:rFonts w:ascii="Arial" w:hAnsi="Arial" w:cs="Arial"/>
          <w:i/>
          <w:color w:val="000000"/>
          <w:sz w:val="22"/>
          <w:szCs w:val="22"/>
        </w:rPr>
      </w:pPr>
      <w:r w:rsidRPr="00D8601F">
        <w:rPr>
          <w:b/>
          <w:bCs/>
          <w:color w:val="000000"/>
          <w:sz w:val="22"/>
          <w:szCs w:val="22"/>
        </w:rPr>
        <w:t xml:space="preserve">        устройства:</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А.    </w:t>
      </w:r>
      <w:r w:rsidRPr="00D8601F">
        <w:rPr>
          <w:i/>
          <w:color w:val="000000"/>
          <w:sz w:val="22"/>
          <w:szCs w:val="22"/>
        </w:rPr>
        <w:t>немедленно сообщите о подозрительном предмете в правоохранительные органы</w:t>
      </w:r>
    </w:p>
    <w:p w:rsidR="00D8601F" w:rsidRPr="00D8601F" w:rsidRDefault="00D8601F" w:rsidP="00D8601F">
      <w:pPr>
        <w:shd w:val="clear" w:color="auto" w:fill="FFFFFF"/>
        <w:rPr>
          <w:i/>
          <w:color w:val="000000"/>
          <w:sz w:val="22"/>
          <w:szCs w:val="22"/>
        </w:rPr>
      </w:pPr>
      <w:r w:rsidRPr="00D8601F">
        <w:rPr>
          <w:i/>
          <w:color w:val="000000"/>
          <w:sz w:val="22"/>
          <w:szCs w:val="22"/>
        </w:rPr>
        <w:t>      </w:t>
      </w:r>
      <w:r w:rsidRPr="00D8601F">
        <w:rPr>
          <w:b/>
          <w:bCs/>
          <w:i/>
          <w:color w:val="000000"/>
          <w:sz w:val="22"/>
          <w:szCs w:val="22"/>
        </w:rPr>
        <w:t>Б.    </w:t>
      </w:r>
      <w:r w:rsidRPr="00D8601F">
        <w:rPr>
          <w:i/>
          <w:color w:val="000000"/>
          <w:sz w:val="22"/>
          <w:szCs w:val="22"/>
        </w:rPr>
        <w:t>исключите использование мобильных телефонов, сре</w:t>
      </w:r>
      <w:proofErr w:type="gramStart"/>
      <w:r w:rsidRPr="00D8601F">
        <w:rPr>
          <w:i/>
          <w:color w:val="000000"/>
          <w:sz w:val="22"/>
          <w:szCs w:val="22"/>
        </w:rPr>
        <w:t>дств св</w:t>
      </w:r>
      <w:proofErr w:type="gramEnd"/>
      <w:r w:rsidRPr="00D8601F">
        <w:rPr>
          <w:i/>
          <w:color w:val="000000"/>
          <w:sz w:val="22"/>
          <w:szCs w:val="22"/>
        </w:rPr>
        <w:t xml:space="preserve">язи и т.п., т.к. они способны вызвать   </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xml:space="preserve">             срабатывание радио-взрывателя</w:t>
      </w:r>
    </w:p>
    <w:p w:rsidR="00D8601F" w:rsidRPr="00D8601F" w:rsidRDefault="00D8601F" w:rsidP="00D8601F">
      <w:pPr>
        <w:shd w:val="clear" w:color="auto" w:fill="FFFFFF"/>
        <w:rPr>
          <w:rFonts w:ascii="Arial" w:hAnsi="Arial" w:cs="Arial"/>
          <w:color w:val="000000"/>
          <w:sz w:val="22"/>
          <w:szCs w:val="22"/>
        </w:rPr>
      </w:pPr>
      <w:r w:rsidRPr="00D8601F">
        <w:rPr>
          <w:i/>
          <w:color w:val="000000"/>
          <w:sz w:val="22"/>
          <w:szCs w:val="22"/>
        </w:rPr>
        <w:t>      </w:t>
      </w:r>
      <w:r w:rsidRPr="00D8601F">
        <w:rPr>
          <w:b/>
          <w:bCs/>
          <w:i/>
          <w:color w:val="000000"/>
          <w:sz w:val="22"/>
          <w:szCs w:val="22"/>
        </w:rPr>
        <w:t>В.    </w:t>
      </w:r>
      <w:r w:rsidRPr="00D8601F">
        <w:rPr>
          <w:i/>
          <w:color w:val="000000"/>
          <w:sz w:val="22"/>
          <w:szCs w:val="22"/>
        </w:rPr>
        <w:t>не дожидаясь специалистов, унесите подозрительный предмет в безопасное место</w:t>
      </w:r>
      <w:r w:rsidRPr="00D8601F">
        <w:rPr>
          <w:color w:val="000000"/>
          <w:sz w:val="22"/>
          <w:szCs w:val="22"/>
        </w:rPr>
        <w:t>.</w:t>
      </w:r>
    </w:p>
    <w:p w:rsidR="00D8601F" w:rsidRPr="00D8601F" w:rsidRDefault="00D8601F" w:rsidP="00D8601F">
      <w:pPr>
        <w:shd w:val="clear" w:color="auto" w:fill="FFFFFF"/>
        <w:rPr>
          <w:rFonts w:ascii="Arial" w:hAnsi="Arial" w:cs="Arial"/>
          <w:color w:val="000000"/>
          <w:sz w:val="22"/>
          <w:szCs w:val="22"/>
        </w:rPr>
      </w:pPr>
      <w:r w:rsidRPr="00D8601F">
        <w:rPr>
          <w:b/>
          <w:bCs/>
          <w:color w:val="000000"/>
          <w:sz w:val="22"/>
          <w:szCs w:val="22"/>
        </w:rPr>
        <w:t xml:space="preserve"> 4.Назовите методы террористов:</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А.   </w:t>
      </w:r>
      <w:r w:rsidRPr="00D8601F">
        <w:rPr>
          <w:i/>
          <w:color w:val="000000"/>
          <w:sz w:val="22"/>
          <w:szCs w:val="22"/>
        </w:rPr>
        <w:t>обещание материальных благ и льгот населению</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Б.   </w:t>
      </w:r>
      <w:r w:rsidRPr="00D8601F">
        <w:rPr>
          <w:i/>
          <w:color w:val="000000"/>
          <w:sz w:val="22"/>
          <w:szCs w:val="22"/>
        </w:rPr>
        <w:t>взрывы и поджоги мест массового нахождения людей, захват больниц, роддомов и др.</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В.   </w:t>
      </w:r>
      <w:r w:rsidRPr="00D8601F">
        <w:rPr>
          <w:i/>
          <w:color w:val="000000"/>
          <w:sz w:val="22"/>
          <w:szCs w:val="22"/>
        </w:rPr>
        <w:t>правовое урегулирование проблемных ситуаций</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Г.   </w:t>
      </w:r>
      <w:r w:rsidRPr="00D8601F">
        <w:rPr>
          <w:i/>
          <w:color w:val="000000"/>
          <w:sz w:val="22"/>
          <w:szCs w:val="22"/>
        </w:rPr>
        <w:t>демонстрация катастрофических результатов террора</w:t>
      </w:r>
    </w:p>
    <w:p w:rsidR="00D8601F" w:rsidRPr="00D8601F" w:rsidRDefault="00D8601F" w:rsidP="00D8601F">
      <w:pPr>
        <w:shd w:val="clear" w:color="auto" w:fill="FFFFFF"/>
        <w:rPr>
          <w:rFonts w:ascii="Arial" w:hAnsi="Arial" w:cs="Arial"/>
          <w:color w:val="000000"/>
          <w:sz w:val="22"/>
          <w:szCs w:val="22"/>
        </w:rPr>
      </w:pPr>
      <w:r w:rsidRPr="00D8601F">
        <w:rPr>
          <w:i/>
          <w:color w:val="000000"/>
          <w:sz w:val="22"/>
          <w:szCs w:val="22"/>
        </w:rPr>
        <w:t>      </w:t>
      </w:r>
      <w:r w:rsidRPr="00D8601F">
        <w:rPr>
          <w:b/>
          <w:bCs/>
          <w:i/>
          <w:color w:val="000000"/>
          <w:sz w:val="22"/>
          <w:szCs w:val="22"/>
        </w:rPr>
        <w:t>Д.   </w:t>
      </w:r>
      <w:r w:rsidRPr="00D8601F">
        <w:rPr>
          <w:i/>
          <w:color w:val="000000"/>
          <w:sz w:val="22"/>
          <w:szCs w:val="22"/>
        </w:rPr>
        <w:t>использование бактериальных, химических и радиоактивных средств поражения населения</w:t>
      </w:r>
      <w:r w:rsidRPr="00D8601F">
        <w:rPr>
          <w:color w:val="000000"/>
          <w:sz w:val="22"/>
          <w:szCs w:val="22"/>
          <w:u w:val="single"/>
        </w:rPr>
        <w:t>.</w:t>
      </w:r>
    </w:p>
    <w:p w:rsidR="00D8601F" w:rsidRPr="00D8601F" w:rsidRDefault="00D8601F" w:rsidP="00D8601F">
      <w:pPr>
        <w:shd w:val="clear" w:color="auto" w:fill="FFFFFF"/>
        <w:rPr>
          <w:rFonts w:ascii="Arial" w:hAnsi="Arial" w:cs="Arial"/>
          <w:color w:val="000000"/>
          <w:sz w:val="22"/>
          <w:szCs w:val="22"/>
        </w:rPr>
      </w:pPr>
      <w:r w:rsidRPr="00D8601F">
        <w:rPr>
          <w:color w:val="000000"/>
          <w:sz w:val="22"/>
          <w:szCs w:val="22"/>
        </w:rPr>
        <w:t>  </w:t>
      </w:r>
      <w:r w:rsidRPr="00D8601F">
        <w:rPr>
          <w:b/>
          <w:bCs/>
          <w:color w:val="000000"/>
          <w:sz w:val="22"/>
          <w:szCs w:val="22"/>
        </w:rPr>
        <w:t>5. Меры противодействия террористическим актам:</w:t>
      </w:r>
    </w:p>
    <w:p w:rsidR="00D8601F" w:rsidRPr="00D8601F" w:rsidRDefault="00D8601F" w:rsidP="00D8601F">
      <w:pPr>
        <w:shd w:val="clear" w:color="auto" w:fill="FFFFFF"/>
        <w:rPr>
          <w:rFonts w:ascii="Arial" w:hAnsi="Arial" w:cs="Arial"/>
          <w:i/>
          <w:color w:val="000000"/>
          <w:sz w:val="22"/>
          <w:szCs w:val="22"/>
        </w:rPr>
      </w:pPr>
      <w:r w:rsidRPr="00D8601F">
        <w:rPr>
          <w:b/>
          <w:bCs/>
          <w:i/>
          <w:color w:val="000000"/>
          <w:sz w:val="22"/>
          <w:szCs w:val="22"/>
        </w:rPr>
        <w:t xml:space="preserve">       А.</w:t>
      </w:r>
      <w:r w:rsidRPr="00D8601F">
        <w:rPr>
          <w:b/>
          <w:bCs/>
          <w:color w:val="000000"/>
          <w:sz w:val="22"/>
          <w:szCs w:val="22"/>
        </w:rPr>
        <w:t xml:space="preserve">   </w:t>
      </w:r>
      <w:r w:rsidRPr="00D8601F">
        <w:rPr>
          <w:i/>
          <w:color w:val="000000"/>
          <w:sz w:val="22"/>
          <w:szCs w:val="22"/>
        </w:rPr>
        <w:t>подвальные и чердачные помещения оставить свободными для входа</w:t>
      </w:r>
    </w:p>
    <w:p w:rsidR="00D8601F" w:rsidRPr="00D8601F" w:rsidRDefault="00D8601F" w:rsidP="00D8601F">
      <w:pPr>
        <w:shd w:val="clear" w:color="auto" w:fill="FFFFFF"/>
        <w:rPr>
          <w:i/>
          <w:color w:val="000000"/>
          <w:sz w:val="22"/>
          <w:szCs w:val="22"/>
        </w:rPr>
      </w:pPr>
      <w:r w:rsidRPr="00D8601F">
        <w:rPr>
          <w:i/>
          <w:color w:val="000000"/>
          <w:sz w:val="22"/>
          <w:szCs w:val="22"/>
        </w:rPr>
        <w:t>       </w:t>
      </w:r>
      <w:r w:rsidRPr="00D8601F">
        <w:rPr>
          <w:b/>
          <w:bCs/>
          <w:i/>
          <w:color w:val="000000"/>
          <w:sz w:val="22"/>
          <w:szCs w:val="22"/>
        </w:rPr>
        <w:t>Б.    </w:t>
      </w:r>
      <w:r w:rsidRPr="00D8601F">
        <w:rPr>
          <w:i/>
          <w:color w:val="000000"/>
          <w:sz w:val="22"/>
          <w:szCs w:val="22"/>
        </w:rPr>
        <w:t xml:space="preserve">в вагоне поезда, метро, в салоне автобуса не прикасаться к пакетам, оставленным </w:t>
      </w:r>
      <w:proofErr w:type="gramStart"/>
      <w:r w:rsidRPr="00D8601F">
        <w:rPr>
          <w:i/>
          <w:color w:val="000000"/>
          <w:sz w:val="22"/>
          <w:szCs w:val="22"/>
        </w:rPr>
        <w:t>без</w:t>
      </w:r>
      <w:proofErr w:type="gramEnd"/>
      <w:r w:rsidRPr="00D8601F">
        <w:rPr>
          <w:i/>
          <w:color w:val="000000"/>
          <w:sz w:val="22"/>
          <w:szCs w:val="22"/>
        </w:rPr>
        <w:t xml:space="preserve"> </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xml:space="preserve">             присмотра</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В.    </w:t>
      </w:r>
      <w:r w:rsidRPr="00D8601F">
        <w:rPr>
          <w:i/>
          <w:color w:val="000000"/>
          <w:sz w:val="22"/>
          <w:szCs w:val="22"/>
        </w:rPr>
        <w:t>на чердаках можно хранить макулатуру и другие непригодные вещи</w:t>
      </w:r>
    </w:p>
    <w:p w:rsidR="00D8601F" w:rsidRPr="00D8601F" w:rsidRDefault="00D8601F" w:rsidP="00D8601F">
      <w:pPr>
        <w:shd w:val="clear" w:color="auto" w:fill="FFFFFF"/>
        <w:rPr>
          <w:i/>
          <w:color w:val="000000"/>
          <w:sz w:val="22"/>
          <w:szCs w:val="22"/>
        </w:rPr>
      </w:pPr>
      <w:r w:rsidRPr="00D8601F">
        <w:rPr>
          <w:i/>
          <w:color w:val="000000"/>
          <w:sz w:val="22"/>
          <w:szCs w:val="22"/>
        </w:rPr>
        <w:t>       </w:t>
      </w:r>
      <w:r w:rsidRPr="00D8601F">
        <w:rPr>
          <w:b/>
          <w:bCs/>
          <w:i/>
          <w:color w:val="000000"/>
          <w:sz w:val="22"/>
          <w:szCs w:val="22"/>
        </w:rPr>
        <w:t>Г.    </w:t>
      </w:r>
      <w:r w:rsidRPr="00D8601F">
        <w:rPr>
          <w:i/>
          <w:color w:val="000000"/>
          <w:sz w:val="22"/>
          <w:szCs w:val="22"/>
        </w:rPr>
        <w:t xml:space="preserve">постарайтесь запомнить приметы подозрительных людей и сообщить о них сотрудникам </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xml:space="preserve">             правоохранительных органов</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Д.    </w:t>
      </w:r>
      <w:r w:rsidRPr="00D8601F">
        <w:rPr>
          <w:i/>
          <w:color w:val="000000"/>
          <w:sz w:val="22"/>
          <w:szCs w:val="22"/>
        </w:rPr>
        <w:t>на входные двери в подъезд в жилых домах необязательно устанавливать домофоны</w:t>
      </w:r>
    </w:p>
    <w:p w:rsidR="00D8601F" w:rsidRPr="00D8601F" w:rsidRDefault="00D8601F" w:rsidP="00D8601F">
      <w:pPr>
        <w:shd w:val="clear" w:color="auto" w:fill="FFFFFF"/>
        <w:rPr>
          <w:rFonts w:ascii="Arial" w:hAnsi="Arial" w:cs="Arial"/>
          <w:color w:val="000000"/>
          <w:sz w:val="22"/>
          <w:szCs w:val="22"/>
        </w:rPr>
      </w:pPr>
      <w:r w:rsidRPr="00D8601F">
        <w:rPr>
          <w:b/>
          <w:bCs/>
          <w:color w:val="000000"/>
          <w:sz w:val="22"/>
          <w:szCs w:val="22"/>
        </w:rPr>
        <w:t xml:space="preserve">  6.При захвате самолета или автобуса следует ...</w:t>
      </w:r>
    </w:p>
    <w:p w:rsidR="00D8601F" w:rsidRPr="00D8601F" w:rsidRDefault="00D8601F" w:rsidP="00D8601F">
      <w:pPr>
        <w:shd w:val="clear" w:color="auto" w:fill="FFFFFF"/>
        <w:rPr>
          <w:rFonts w:ascii="Arial" w:hAnsi="Arial" w:cs="Arial"/>
          <w:i/>
          <w:color w:val="000000"/>
          <w:sz w:val="22"/>
          <w:szCs w:val="22"/>
        </w:rPr>
      </w:pPr>
      <w:r w:rsidRPr="00D8601F">
        <w:rPr>
          <w:color w:val="000000"/>
          <w:sz w:val="22"/>
          <w:szCs w:val="22"/>
        </w:rPr>
        <w:t>       </w:t>
      </w:r>
      <w:r w:rsidRPr="00D8601F">
        <w:rPr>
          <w:b/>
          <w:bCs/>
          <w:i/>
          <w:color w:val="000000"/>
          <w:sz w:val="22"/>
          <w:szCs w:val="22"/>
        </w:rPr>
        <w:t>А.   </w:t>
      </w:r>
      <w:r w:rsidRPr="00D8601F">
        <w:rPr>
          <w:i/>
          <w:color w:val="000000"/>
          <w:sz w:val="22"/>
          <w:szCs w:val="22"/>
        </w:rPr>
        <w:t>не привлекать внимание террористов</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Б.   </w:t>
      </w:r>
      <w:r w:rsidRPr="00D8601F">
        <w:rPr>
          <w:i/>
          <w:color w:val="000000"/>
          <w:sz w:val="22"/>
          <w:szCs w:val="22"/>
        </w:rPr>
        <w:t>обращаться к террористам с просьбами</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lastRenderedPageBreak/>
        <w:t>       </w:t>
      </w:r>
      <w:r w:rsidRPr="00D8601F">
        <w:rPr>
          <w:b/>
          <w:bCs/>
          <w:i/>
          <w:color w:val="000000"/>
          <w:sz w:val="22"/>
          <w:szCs w:val="22"/>
        </w:rPr>
        <w:t>В.   </w:t>
      </w:r>
      <w:r w:rsidRPr="00D8601F">
        <w:rPr>
          <w:i/>
          <w:color w:val="000000"/>
          <w:sz w:val="22"/>
          <w:szCs w:val="22"/>
        </w:rPr>
        <w:t>оказывать террористам содействие</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Г.    </w:t>
      </w:r>
      <w:r w:rsidRPr="00D8601F">
        <w:rPr>
          <w:i/>
          <w:color w:val="000000"/>
          <w:sz w:val="22"/>
          <w:szCs w:val="22"/>
        </w:rPr>
        <w:t>выдвигать требования и протестовать</w:t>
      </w:r>
    </w:p>
    <w:p w:rsidR="00D8601F" w:rsidRPr="00D8601F" w:rsidRDefault="00D8601F" w:rsidP="00D8601F">
      <w:pPr>
        <w:shd w:val="clear" w:color="auto" w:fill="FFFFFF"/>
        <w:rPr>
          <w:rFonts w:ascii="Arial" w:hAnsi="Arial" w:cs="Arial"/>
          <w:color w:val="000000"/>
          <w:sz w:val="22"/>
          <w:szCs w:val="22"/>
        </w:rPr>
      </w:pPr>
      <w:r w:rsidRPr="00D8601F">
        <w:rPr>
          <w:b/>
          <w:bCs/>
          <w:color w:val="000000"/>
          <w:sz w:val="22"/>
          <w:szCs w:val="22"/>
        </w:rPr>
        <w:t xml:space="preserve"> 7.Порекомендуйте безопасные действия для группы людей при захвате их террористами</w:t>
      </w:r>
      <w:r w:rsidRPr="00D8601F">
        <w:rPr>
          <w:color w:val="000000"/>
          <w:sz w:val="22"/>
          <w:szCs w:val="22"/>
        </w:rPr>
        <w:t>:</w:t>
      </w:r>
    </w:p>
    <w:p w:rsidR="00D8601F" w:rsidRPr="00D8601F" w:rsidRDefault="00D8601F" w:rsidP="00D8601F">
      <w:pPr>
        <w:shd w:val="clear" w:color="auto" w:fill="FFFFFF"/>
        <w:rPr>
          <w:rFonts w:ascii="Arial" w:hAnsi="Arial" w:cs="Arial"/>
          <w:i/>
          <w:color w:val="000000"/>
          <w:sz w:val="22"/>
          <w:szCs w:val="22"/>
        </w:rPr>
      </w:pPr>
      <w:r w:rsidRPr="00D8601F">
        <w:rPr>
          <w:color w:val="000000"/>
          <w:sz w:val="22"/>
          <w:szCs w:val="22"/>
        </w:rPr>
        <w:t>         </w:t>
      </w:r>
      <w:r w:rsidRPr="00D8601F">
        <w:rPr>
          <w:b/>
          <w:bCs/>
          <w:i/>
          <w:color w:val="000000"/>
          <w:sz w:val="22"/>
          <w:szCs w:val="22"/>
        </w:rPr>
        <w:t>А.   </w:t>
      </w:r>
      <w:r w:rsidRPr="00D8601F">
        <w:rPr>
          <w:i/>
          <w:color w:val="000000"/>
          <w:sz w:val="22"/>
          <w:szCs w:val="22"/>
        </w:rPr>
        <w:t>выражать свое неудовольствие, кричать, призывать на помощь</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Б.   </w:t>
      </w:r>
      <w:r w:rsidRPr="00D8601F">
        <w:rPr>
          <w:i/>
          <w:color w:val="000000"/>
          <w:sz w:val="22"/>
          <w:szCs w:val="22"/>
        </w:rPr>
        <w:t>проинформировать захватчиков о социальном статусе заложников</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xml:space="preserve">        </w:t>
      </w:r>
      <w:r w:rsidRPr="00D8601F">
        <w:rPr>
          <w:b/>
          <w:bCs/>
          <w:i/>
          <w:color w:val="000000"/>
          <w:sz w:val="22"/>
          <w:szCs w:val="22"/>
        </w:rPr>
        <w:t>В.   </w:t>
      </w:r>
      <w:r w:rsidRPr="00D8601F">
        <w:rPr>
          <w:i/>
          <w:color w:val="000000"/>
          <w:sz w:val="22"/>
          <w:szCs w:val="22"/>
        </w:rPr>
        <w:t>не задавать вопросы и не смотреть террористам в глаза.</w:t>
      </w:r>
    </w:p>
    <w:p w:rsidR="00D8601F" w:rsidRPr="00D8601F" w:rsidRDefault="00D8601F" w:rsidP="00D8601F">
      <w:pPr>
        <w:shd w:val="clear" w:color="auto" w:fill="FFFFFF"/>
        <w:rPr>
          <w:rFonts w:ascii="Arial" w:hAnsi="Arial" w:cs="Arial"/>
          <w:color w:val="000000"/>
          <w:sz w:val="22"/>
          <w:szCs w:val="22"/>
        </w:rPr>
      </w:pPr>
      <w:r w:rsidRPr="00D8601F">
        <w:rPr>
          <w:b/>
          <w:bCs/>
          <w:color w:val="000000"/>
          <w:sz w:val="22"/>
          <w:szCs w:val="22"/>
        </w:rPr>
        <w:t xml:space="preserve">  8</w:t>
      </w:r>
      <w:r w:rsidRPr="00D8601F">
        <w:rPr>
          <w:color w:val="000000"/>
          <w:sz w:val="22"/>
          <w:szCs w:val="22"/>
        </w:rPr>
        <w:t xml:space="preserve">. </w:t>
      </w:r>
      <w:r w:rsidRPr="00D8601F">
        <w:rPr>
          <w:b/>
          <w:bCs/>
          <w:color w:val="000000"/>
          <w:sz w:val="22"/>
          <w:szCs w:val="22"/>
        </w:rPr>
        <w:t>Согласно ст. 205 УК РФ за терроризм предусмотрено наказание:</w:t>
      </w:r>
    </w:p>
    <w:p w:rsidR="00D8601F" w:rsidRPr="00D8601F" w:rsidRDefault="00D8601F" w:rsidP="00D8601F">
      <w:pPr>
        <w:shd w:val="clear" w:color="auto" w:fill="FFFFFF"/>
        <w:rPr>
          <w:rFonts w:ascii="Arial" w:hAnsi="Arial" w:cs="Arial"/>
          <w:i/>
          <w:color w:val="000000"/>
          <w:sz w:val="22"/>
          <w:szCs w:val="22"/>
        </w:rPr>
      </w:pPr>
      <w:r w:rsidRPr="00D8601F">
        <w:rPr>
          <w:color w:val="000000"/>
          <w:sz w:val="22"/>
          <w:szCs w:val="22"/>
        </w:rPr>
        <w:t>       </w:t>
      </w:r>
      <w:r w:rsidRPr="00D8601F">
        <w:rPr>
          <w:b/>
          <w:bCs/>
          <w:color w:val="000000"/>
          <w:sz w:val="22"/>
          <w:szCs w:val="22"/>
        </w:rPr>
        <w:t>А</w:t>
      </w:r>
      <w:r w:rsidRPr="00D8601F">
        <w:rPr>
          <w:b/>
          <w:bCs/>
          <w:i/>
          <w:color w:val="000000"/>
          <w:sz w:val="22"/>
          <w:szCs w:val="22"/>
        </w:rPr>
        <w:t>.   </w:t>
      </w:r>
      <w:r w:rsidRPr="00D8601F">
        <w:rPr>
          <w:i/>
          <w:color w:val="000000"/>
          <w:sz w:val="22"/>
          <w:szCs w:val="22"/>
        </w:rPr>
        <w:t>административный штраф и конфискация имущества</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Б.   </w:t>
      </w:r>
      <w:r w:rsidRPr="00D8601F">
        <w:rPr>
          <w:i/>
          <w:color w:val="000000"/>
          <w:sz w:val="22"/>
          <w:szCs w:val="22"/>
        </w:rPr>
        <w:t>лишение свободы на срок от 6 до 15 лет и более лет, а также пожизненное заключение</w:t>
      </w:r>
    </w:p>
    <w:p w:rsidR="00D8601F" w:rsidRPr="00D8601F" w:rsidRDefault="00D8601F" w:rsidP="00D8601F">
      <w:pPr>
        <w:shd w:val="clear" w:color="auto" w:fill="FFFFFF"/>
        <w:rPr>
          <w:rFonts w:ascii="Arial" w:hAnsi="Arial" w:cs="Arial"/>
          <w:i/>
          <w:color w:val="000000"/>
          <w:sz w:val="22"/>
          <w:szCs w:val="22"/>
        </w:rPr>
      </w:pPr>
      <w:r w:rsidRPr="00D8601F">
        <w:rPr>
          <w:i/>
          <w:color w:val="000000"/>
          <w:sz w:val="22"/>
          <w:szCs w:val="22"/>
        </w:rPr>
        <w:t>       </w:t>
      </w:r>
      <w:r w:rsidRPr="00D8601F">
        <w:rPr>
          <w:b/>
          <w:bCs/>
          <w:i/>
          <w:color w:val="000000"/>
          <w:sz w:val="22"/>
          <w:szCs w:val="22"/>
        </w:rPr>
        <w:t>В.    </w:t>
      </w:r>
      <w:r w:rsidRPr="00D8601F">
        <w:rPr>
          <w:i/>
          <w:color w:val="000000"/>
          <w:sz w:val="22"/>
          <w:szCs w:val="22"/>
        </w:rPr>
        <w:t>наложение ареста на недвижимость и заключение под стражу.</w:t>
      </w:r>
    </w:p>
    <w:p w:rsidR="00D8601F" w:rsidRPr="00D8601F" w:rsidRDefault="00D8601F" w:rsidP="00D8601F">
      <w:pPr>
        <w:rPr>
          <w:rFonts w:eastAsia="Calibri"/>
          <w:b/>
          <w:sz w:val="22"/>
          <w:szCs w:val="22"/>
          <w:lang w:eastAsia="en-US"/>
        </w:rPr>
      </w:pPr>
      <w:r w:rsidRPr="00D8601F">
        <w:rPr>
          <w:rFonts w:eastAsia="Calibri"/>
          <w:b/>
          <w:sz w:val="22"/>
          <w:szCs w:val="22"/>
          <w:lang w:eastAsia="en-US"/>
        </w:rPr>
        <w:t>9.К экстремизму  не относятся:</w:t>
      </w:r>
    </w:p>
    <w:p w:rsidR="00D8601F" w:rsidRPr="00D8601F" w:rsidRDefault="00D8601F" w:rsidP="00D8601F">
      <w:pPr>
        <w:ind w:left="426" w:hanging="426"/>
        <w:rPr>
          <w:rFonts w:eastAsia="Calibri"/>
          <w:i/>
          <w:sz w:val="22"/>
          <w:szCs w:val="22"/>
          <w:lang w:eastAsia="en-US"/>
        </w:rPr>
      </w:pPr>
      <w:r w:rsidRPr="00D8601F">
        <w:rPr>
          <w:rFonts w:eastAsia="Calibri"/>
          <w:i/>
          <w:sz w:val="22"/>
          <w:szCs w:val="22"/>
          <w:lang w:eastAsia="en-US"/>
        </w:rPr>
        <w:t xml:space="preserve">        А)</w:t>
      </w:r>
      <w:r w:rsidRPr="00D8601F">
        <w:rPr>
          <w:rFonts w:ascii="inherit" w:hAnsi="inherit" w:cs="Arial"/>
          <w:i/>
          <w:color w:val="06062D"/>
          <w:spacing w:val="-5"/>
          <w:lang w:eastAsia="en-US"/>
        </w:rPr>
        <w:t xml:space="preserve"> Оправдание террористов и террористических актов</w:t>
      </w:r>
    </w:p>
    <w:p w:rsidR="00D8601F" w:rsidRDefault="00D8601F" w:rsidP="00D8601F">
      <w:pPr>
        <w:shd w:val="clear" w:color="auto" w:fill="FFFFFF" w:themeFill="background1"/>
        <w:spacing w:after="100" w:afterAutospacing="1"/>
        <w:ind w:left="426" w:hanging="426"/>
        <w:jc w:val="both"/>
        <w:rPr>
          <w:rFonts w:eastAsia="Calibri"/>
          <w:i/>
          <w:sz w:val="22"/>
          <w:szCs w:val="22"/>
          <w:lang w:eastAsia="en-US"/>
        </w:rPr>
      </w:pPr>
      <w:r w:rsidRPr="00D8601F">
        <w:rPr>
          <w:rFonts w:eastAsia="Calibri"/>
          <w:i/>
          <w:sz w:val="22"/>
          <w:szCs w:val="22"/>
          <w:lang w:eastAsia="en-US"/>
        </w:rPr>
        <w:t xml:space="preserve">       Б</w:t>
      </w:r>
      <w:proofErr w:type="gramStart"/>
      <w:r w:rsidRPr="00D8601F">
        <w:rPr>
          <w:rFonts w:eastAsia="Calibri"/>
          <w:i/>
          <w:sz w:val="22"/>
          <w:szCs w:val="22"/>
          <w:lang w:eastAsia="en-US"/>
        </w:rPr>
        <w:t>)</w:t>
      </w:r>
      <w:r w:rsidRPr="00D8601F">
        <w:rPr>
          <w:rFonts w:ascii="inherit" w:eastAsia="Calibri" w:hAnsi="inherit" w:cs="Arial"/>
          <w:i/>
          <w:color w:val="06062D"/>
          <w:spacing w:val="-5"/>
          <w:lang w:eastAsia="en-US"/>
        </w:rPr>
        <w:t>И</w:t>
      </w:r>
      <w:proofErr w:type="gramEnd"/>
      <w:r w:rsidRPr="00D8601F">
        <w:rPr>
          <w:rFonts w:ascii="inherit" w:eastAsia="Calibri" w:hAnsi="inherit" w:cs="Arial"/>
          <w:i/>
          <w:color w:val="06062D"/>
          <w:spacing w:val="-5"/>
          <w:lang w:eastAsia="en-US"/>
        </w:rPr>
        <w:t xml:space="preserve">спользование оригинальной или схожей атрибутики и символики нацистов </w:t>
      </w:r>
      <w:r w:rsidRPr="00D8601F">
        <w:rPr>
          <w:rFonts w:ascii="Arial" w:eastAsia="Calibri" w:hAnsi="Arial" w:cs="Arial"/>
          <w:i/>
          <w:color w:val="06062D"/>
          <w:spacing w:val="-5"/>
          <w:lang w:eastAsia="en-US"/>
        </w:rPr>
        <w:t xml:space="preserve">                                                          </w:t>
      </w:r>
      <w:r w:rsidRPr="00D8601F">
        <w:rPr>
          <w:rFonts w:eastAsia="Calibri"/>
          <w:i/>
          <w:sz w:val="22"/>
          <w:szCs w:val="22"/>
          <w:lang w:eastAsia="en-US"/>
        </w:rPr>
        <w:t xml:space="preserve">В)Использование взрывных устройств для запугивания </w:t>
      </w:r>
      <w:proofErr w:type="spellStart"/>
      <w:r w:rsidRPr="00D8601F">
        <w:rPr>
          <w:rFonts w:eastAsia="Calibri"/>
          <w:i/>
          <w:sz w:val="22"/>
          <w:szCs w:val="22"/>
          <w:lang w:eastAsia="en-US"/>
        </w:rPr>
        <w:t>населе</w:t>
      </w:r>
      <w:proofErr w:type="spellEnd"/>
    </w:p>
    <w:p w:rsidR="00D8601F" w:rsidRDefault="00D8601F" w:rsidP="00D8601F">
      <w:pPr>
        <w:shd w:val="clear" w:color="auto" w:fill="FFFFFF" w:themeFill="background1"/>
        <w:spacing w:after="100" w:afterAutospacing="1"/>
        <w:ind w:left="426" w:hanging="426"/>
        <w:jc w:val="both"/>
        <w:rPr>
          <w:rFonts w:eastAsia="Calibri"/>
          <w:i/>
          <w:sz w:val="22"/>
          <w:szCs w:val="22"/>
          <w:lang w:eastAsia="en-US"/>
        </w:rPr>
      </w:pPr>
    </w:p>
    <w:p w:rsidR="00BB2043" w:rsidRDefault="002428F4" w:rsidP="00A26049">
      <w:pPr>
        <w:shd w:val="clear" w:color="auto" w:fill="FFFFFF" w:themeFill="background1"/>
        <w:spacing w:after="100" w:afterAutospacing="1"/>
        <w:rPr>
          <w:b/>
          <w:color w:val="C00000"/>
          <w:sz w:val="72"/>
          <w:szCs w:val="72"/>
        </w:rPr>
      </w:pPr>
      <w:r>
        <w:rPr>
          <w:b/>
          <w:color w:val="C00000"/>
          <w:sz w:val="72"/>
          <w:szCs w:val="72"/>
        </w:rPr>
        <w:t xml:space="preserve">                  </w:t>
      </w:r>
      <w:r w:rsidR="00D8601F" w:rsidRPr="00D8601F">
        <w:rPr>
          <w:b/>
          <w:color w:val="C00000"/>
          <w:sz w:val="72"/>
          <w:szCs w:val="72"/>
        </w:rPr>
        <w:t>Март</w:t>
      </w:r>
    </w:p>
    <w:p w:rsidR="005B5FE5" w:rsidRPr="00A26049" w:rsidRDefault="005B5FE5" w:rsidP="00A26049">
      <w:pPr>
        <w:shd w:val="clear" w:color="auto" w:fill="FFFFFF" w:themeFill="background1"/>
        <w:spacing w:after="100" w:afterAutospacing="1"/>
        <w:ind w:left="426" w:hanging="426"/>
        <w:jc w:val="center"/>
        <w:rPr>
          <w:b/>
          <w:sz w:val="28"/>
          <w:szCs w:val="28"/>
        </w:rPr>
      </w:pPr>
      <w:r w:rsidRPr="00A26049">
        <w:rPr>
          <w:b/>
          <w:sz w:val="28"/>
          <w:szCs w:val="28"/>
        </w:rPr>
        <w:t>Выполнение практических</w:t>
      </w:r>
      <w:r w:rsidR="00A26049" w:rsidRPr="00A26049">
        <w:rPr>
          <w:b/>
          <w:sz w:val="28"/>
          <w:szCs w:val="28"/>
        </w:rPr>
        <w:t xml:space="preserve"> </w:t>
      </w:r>
      <w:r w:rsidRPr="00A26049">
        <w:rPr>
          <w:b/>
          <w:sz w:val="28"/>
          <w:szCs w:val="28"/>
        </w:rPr>
        <w:t>занятий  №18 и</w:t>
      </w:r>
      <w:r w:rsidR="00A26049">
        <w:rPr>
          <w:b/>
          <w:sz w:val="28"/>
          <w:szCs w:val="28"/>
        </w:rPr>
        <w:t xml:space="preserve"> </w:t>
      </w:r>
      <w:r w:rsidR="00A26049" w:rsidRPr="00A26049">
        <w:rPr>
          <w:b/>
          <w:sz w:val="28"/>
          <w:szCs w:val="28"/>
        </w:rPr>
        <w:t>№</w:t>
      </w:r>
      <w:r w:rsidRPr="00A26049">
        <w:rPr>
          <w:b/>
          <w:sz w:val="28"/>
          <w:szCs w:val="28"/>
        </w:rPr>
        <w:t xml:space="preserve"> 20</w:t>
      </w:r>
      <w:r w:rsidR="00A26049" w:rsidRPr="00A26049">
        <w:rPr>
          <w:b/>
          <w:sz w:val="28"/>
          <w:szCs w:val="28"/>
        </w:rPr>
        <w:t xml:space="preserve"> предполагают использование </w:t>
      </w:r>
      <w:proofErr w:type="spellStart"/>
      <w:r w:rsidR="00A26049" w:rsidRPr="00A26049">
        <w:rPr>
          <w:b/>
          <w:sz w:val="28"/>
          <w:szCs w:val="28"/>
        </w:rPr>
        <w:t>интернет-ресурсов</w:t>
      </w:r>
      <w:proofErr w:type="spellEnd"/>
    </w:p>
    <w:p w:rsidR="00D8601F" w:rsidRPr="002428F4" w:rsidRDefault="00D8601F" w:rsidP="00BB2043">
      <w:pPr>
        <w:shd w:val="clear" w:color="auto" w:fill="FFFFFF" w:themeFill="background1"/>
        <w:spacing w:after="100" w:afterAutospacing="1"/>
        <w:ind w:left="426" w:hanging="426"/>
        <w:jc w:val="center"/>
        <w:rPr>
          <w:rFonts w:ascii="Arial" w:eastAsia="Calibri" w:hAnsi="Arial" w:cs="Arial"/>
          <w:i/>
          <w:color w:val="06062D"/>
          <w:spacing w:val="-5"/>
          <w:sz w:val="28"/>
          <w:szCs w:val="28"/>
          <w:lang w:eastAsia="en-US"/>
        </w:rPr>
      </w:pPr>
      <w:r w:rsidRPr="002428F4">
        <w:rPr>
          <w:b/>
          <w:color w:val="C00000"/>
          <w:sz w:val="28"/>
          <w:szCs w:val="28"/>
        </w:rPr>
        <w:t>Практическое занятие №18                                                                                                                                   Назначение и характеристики современных видов стрелкового оружия</w:t>
      </w:r>
    </w:p>
    <w:p w:rsidR="00D8601F" w:rsidRPr="0014306C" w:rsidRDefault="00D8601F" w:rsidP="00D8601F"/>
    <w:p w:rsidR="00D8601F" w:rsidRPr="008A10E4" w:rsidRDefault="00D8601F" w:rsidP="00D8601F">
      <w:pPr>
        <w:jc w:val="both"/>
        <w:rPr>
          <w:b/>
          <w:i/>
          <w:sz w:val="22"/>
          <w:szCs w:val="22"/>
        </w:rPr>
      </w:pPr>
      <w:r w:rsidRPr="008A10E4">
        <w:rPr>
          <w:b/>
          <w:i/>
          <w:sz w:val="22"/>
          <w:szCs w:val="22"/>
        </w:rPr>
        <w:t>ЦЕЛЬ:</w:t>
      </w:r>
    </w:p>
    <w:p w:rsidR="00D8601F" w:rsidRPr="008A10E4" w:rsidRDefault="00D8601F" w:rsidP="00D8601F">
      <w:pPr>
        <w:pStyle w:val="a4"/>
        <w:numPr>
          <w:ilvl w:val="0"/>
          <w:numId w:val="11"/>
        </w:numPr>
        <w:jc w:val="both"/>
        <w:rPr>
          <w:i/>
        </w:rPr>
      </w:pPr>
      <w:r w:rsidRPr="008A10E4">
        <w:rPr>
          <w:i/>
          <w:color w:val="000000"/>
          <w:sz w:val="22"/>
          <w:szCs w:val="22"/>
        </w:rPr>
        <w:t>изучить назначение, боевые свойства и устройство автомата Калашникова;</w:t>
      </w:r>
      <w:r w:rsidRPr="008A10E4">
        <w:rPr>
          <w:i/>
          <w:sz w:val="22"/>
          <w:szCs w:val="22"/>
        </w:rPr>
        <w:t xml:space="preserve">                                                   </w:t>
      </w:r>
    </w:p>
    <w:p w:rsidR="00D8601F" w:rsidRDefault="00D8601F" w:rsidP="00D8601F">
      <w:pPr>
        <w:jc w:val="both"/>
        <w:rPr>
          <w:b/>
          <w:i/>
          <w:sz w:val="22"/>
          <w:szCs w:val="22"/>
        </w:rPr>
      </w:pPr>
      <w:r w:rsidRPr="008A10E4">
        <w:rPr>
          <w:b/>
          <w:i/>
          <w:sz w:val="22"/>
          <w:szCs w:val="22"/>
        </w:rPr>
        <w:t xml:space="preserve">УЧЕБНОЕ ОБЕСПЕЧЕНИЕ: </w:t>
      </w:r>
    </w:p>
    <w:p w:rsidR="00D8601F" w:rsidRPr="008A10E4" w:rsidRDefault="00D8601F" w:rsidP="00D8601F">
      <w:pPr>
        <w:pStyle w:val="a4"/>
        <w:numPr>
          <w:ilvl w:val="0"/>
          <w:numId w:val="11"/>
        </w:numPr>
        <w:jc w:val="both"/>
        <w:rPr>
          <w:i/>
          <w:sz w:val="22"/>
          <w:szCs w:val="22"/>
        </w:rPr>
      </w:pPr>
      <w:r w:rsidRPr="008A10E4">
        <w:rPr>
          <w:i/>
          <w:sz w:val="22"/>
          <w:szCs w:val="22"/>
        </w:rPr>
        <w:t xml:space="preserve">тетради для практических занятий, </w:t>
      </w:r>
      <w:r>
        <w:rPr>
          <w:i/>
          <w:sz w:val="22"/>
          <w:szCs w:val="22"/>
        </w:rPr>
        <w:t xml:space="preserve">методички, </w:t>
      </w:r>
      <w:proofErr w:type="spellStart"/>
      <w:r w:rsidR="00BB2043">
        <w:rPr>
          <w:i/>
          <w:sz w:val="22"/>
          <w:szCs w:val="22"/>
        </w:rPr>
        <w:t>интернет-ресурсы</w:t>
      </w:r>
      <w:proofErr w:type="spellEnd"/>
    </w:p>
    <w:p w:rsidR="00D8601F" w:rsidRDefault="00D8601F" w:rsidP="00D8601F">
      <w:pPr>
        <w:tabs>
          <w:tab w:val="left" w:pos="3570"/>
        </w:tabs>
        <w:rPr>
          <w:b/>
          <w:sz w:val="22"/>
          <w:szCs w:val="22"/>
        </w:rPr>
      </w:pPr>
      <w:r>
        <w:rPr>
          <w:b/>
          <w:sz w:val="22"/>
          <w:szCs w:val="22"/>
        </w:rPr>
        <w:tab/>
      </w:r>
    </w:p>
    <w:p w:rsidR="00D8601F" w:rsidRPr="0075051B" w:rsidRDefault="00D8601F" w:rsidP="00D8601F">
      <w:pPr>
        <w:tabs>
          <w:tab w:val="left" w:pos="3570"/>
        </w:tabs>
        <w:rPr>
          <w:b/>
          <w:sz w:val="22"/>
          <w:szCs w:val="22"/>
        </w:rPr>
      </w:pPr>
      <w:r>
        <w:rPr>
          <w:b/>
          <w:sz w:val="22"/>
          <w:szCs w:val="22"/>
        </w:rPr>
        <w:t xml:space="preserve">                           </w:t>
      </w:r>
      <w:r w:rsidR="00BB2043">
        <w:rPr>
          <w:b/>
          <w:sz w:val="22"/>
          <w:szCs w:val="22"/>
        </w:rPr>
        <w:t xml:space="preserve">                    </w:t>
      </w:r>
      <w:r>
        <w:rPr>
          <w:b/>
          <w:sz w:val="22"/>
          <w:szCs w:val="22"/>
        </w:rPr>
        <w:t xml:space="preserve"> </w:t>
      </w:r>
      <w:r w:rsidR="00BB2043" w:rsidRPr="00BB2043">
        <w:rPr>
          <w:b/>
          <w:color w:val="C00000"/>
          <w:sz w:val="22"/>
          <w:szCs w:val="22"/>
        </w:rPr>
        <w:t>КРАТКИЙ ТЕОРЕТИЧЕСКИЙ МАТЕРИАЛ</w:t>
      </w:r>
      <w:r w:rsidRPr="00BB2043">
        <w:rPr>
          <w:b/>
          <w:color w:val="C00000"/>
          <w:sz w:val="22"/>
          <w:szCs w:val="22"/>
        </w:rPr>
        <w:t xml:space="preserve">                                         </w:t>
      </w:r>
    </w:p>
    <w:p w:rsidR="00D8601F" w:rsidRDefault="00D8601F" w:rsidP="00D8601F">
      <w:pPr>
        <w:pStyle w:val="a4"/>
        <w:numPr>
          <w:ilvl w:val="0"/>
          <w:numId w:val="12"/>
        </w:numPr>
        <w:rPr>
          <w:i/>
          <w:shd w:val="clear" w:color="auto" w:fill="FFFFFF"/>
        </w:rPr>
      </w:pPr>
      <w:r w:rsidRPr="0075051B">
        <w:rPr>
          <w:b/>
          <w:i/>
          <w:color w:val="000000"/>
          <w:sz w:val="22"/>
          <w:szCs w:val="22"/>
        </w:rPr>
        <w:br/>
      </w:r>
      <w:r w:rsidRPr="0075051B">
        <w:rPr>
          <w:b/>
          <w:i/>
          <w:shd w:val="clear" w:color="auto" w:fill="FFFFFF"/>
        </w:rPr>
        <w:t>Автомат Калашникова</w:t>
      </w:r>
      <w:r w:rsidRPr="0075051B">
        <w:rPr>
          <w:i/>
          <w:shd w:val="clear" w:color="auto" w:fill="FFFFFF"/>
        </w:rPr>
        <w:t xml:space="preserve"> </w:t>
      </w:r>
      <w:r w:rsidRPr="0075051B">
        <w:rPr>
          <w:b/>
          <w:i/>
          <w:shd w:val="clear" w:color="auto" w:fill="FFFFFF"/>
        </w:rPr>
        <w:t>признан лучшим в мире стрелковым оружием ХХ</w:t>
      </w:r>
      <w:r w:rsidRPr="0075051B">
        <w:rPr>
          <w:i/>
          <w:shd w:val="clear" w:color="auto" w:fill="FFFFFF"/>
        </w:rPr>
        <w:t xml:space="preserve"> столетия по точности огня, боевой эффективности, оригинальности конструкции, удобству обслуживания и</w:t>
      </w:r>
      <w:r w:rsidRPr="0075051B">
        <w:rPr>
          <w:shd w:val="clear" w:color="auto" w:fill="FFFFFF"/>
        </w:rPr>
        <w:t xml:space="preserve"> </w:t>
      </w:r>
      <w:r w:rsidRPr="0075051B">
        <w:rPr>
          <w:i/>
          <w:shd w:val="clear" w:color="auto" w:fill="FFFFFF"/>
        </w:rPr>
        <w:t>продолжительности службы.</w:t>
      </w:r>
    </w:p>
    <w:p w:rsidR="00D8601F" w:rsidRDefault="00D8601F" w:rsidP="00D8601F">
      <w:pPr>
        <w:pStyle w:val="a4"/>
        <w:numPr>
          <w:ilvl w:val="0"/>
          <w:numId w:val="12"/>
        </w:numPr>
        <w:rPr>
          <w:i/>
          <w:shd w:val="clear" w:color="auto" w:fill="FFFFFF"/>
        </w:rPr>
      </w:pPr>
      <w:r w:rsidRPr="0075051B">
        <w:rPr>
          <w:b/>
          <w:bCs/>
          <w:i/>
          <w:shd w:val="clear" w:color="auto" w:fill="FFFFFF"/>
        </w:rPr>
        <w:t xml:space="preserve"> 7,62-мм модернизированный автомат Калашникова –</w:t>
      </w:r>
      <w:r w:rsidRPr="0075051B">
        <w:rPr>
          <w:rStyle w:val="apple-converted-space"/>
          <w:b/>
          <w:bCs/>
          <w:i/>
          <w:shd w:val="clear" w:color="auto" w:fill="FFFFFF"/>
        </w:rPr>
        <w:t> </w:t>
      </w:r>
      <w:r w:rsidRPr="0075051B">
        <w:rPr>
          <w:i/>
          <w:shd w:val="clear" w:color="auto" w:fill="FFFFFF"/>
        </w:rPr>
        <w:t>индивидуальное оружие, предназначенное для уничтожения живой силы противника огнём, а также штыком и прикладом в рукопашном бою.</w:t>
      </w:r>
    </w:p>
    <w:p w:rsidR="00D8601F" w:rsidRPr="0075051B" w:rsidRDefault="00D8601F" w:rsidP="00D8601F">
      <w:pPr>
        <w:pStyle w:val="a4"/>
        <w:numPr>
          <w:ilvl w:val="0"/>
          <w:numId w:val="12"/>
        </w:numPr>
        <w:rPr>
          <w:i/>
          <w:shd w:val="clear" w:color="auto" w:fill="FFFFFF"/>
        </w:rPr>
      </w:pPr>
      <w:r w:rsidRPr="0075051B">
        <w:rPr>
          <w:b/>
          <w:bCs/>
          <w:i/>
          <w:shd w:val="clear" w:color="auto" w:fill="FFFFFF"/>
        </w:rPr>
        <w:t xml:space="preserve">Автоматический – </w:t>
      </w:r>
      <w:r w:rsidRPr="0075051B">
        <w:rPr>
          <w:i/>
          <w:shd w:val="clear" w:color="auto" w:fill="FFFFFF"/>
        </w:rPr>
        <w:t xml:space="preserve">основной вид огня из автомата – ведется короткими или длинными очередями и непрерывно. Подача патронов при стрельбе производится из коробчатого магазина емкостью на </w:t>
      </w:r>
      <w:r w:rsidRPr="0075051B">
        <w:rPr>
          <w:b/>
          <w:i/>
          <w:shd w:val="clear" w:color="auto" w:fill="FFFFFF"/>
        </w:rPr>
        <w:t>30 патронов.</w:t>
      </w:r>
      <w:r w:rsidRPr="0075051B">
        <w:rPr>
          <w:rStyle w:val="apple-converted-space"/>
          <w:b/>
          <w:i/>
          <w:shd w:val="clear" w:color="auto" w:fill="FFFFFF"/>
        </w:rPr>
        <w:t> </w:t>
      </w:r>
      <w:r w:rsidRPr="0075051B">
        <w:rPr>
          <w:b/>
          <w:i/>
        </w:rPr>
        <w:t xml:space="preserve"> </w:t>
      </w:r>
    </w:p>
    <w:p w:rsidR="00D8601F" w:rsidRPr="0075051B" w:rsidRDefault="00D8601F" w:rsidP="00D8601F">
      <w:pPr>
        <w:pStyle w:val="a4"/>
        <w:numPr>
          <w:ilvl w:val="0"/>
          <w:numId w:val="12"/>
        </w:numPr>
        <w:rPr>
          <w:i/>
          <w:shd w:val="clear" w:color="auto" w:fill="FFFFFF"/>
        </w:rPr>
      </w:pPr>
      <w:r w:rsidRPr="0075051B">
        <w:rPr>
          <w:b/>
          <w:bCs/>
          <w:i/>
          <w:color w:val="000000"/>
          <w:sz w:val="22"/>
          <w:szCs w:val="22"/>
          <w:shd w:val="clear" w:color="auto" w:fill="FFFFFF"/>
        </w:rPr>
        <w:t xml:space="preserve">Патроны образца </w:t>
      </w:r>
      <w:smartTag w:uri="urn:schemas-microsoft-com:office:smarttags" w:element="metricconverter">
        <w:smartTagPr>
          <w:attr w:name="ProductID" w:val="1943 г"/>
        </w:smartTagPr>
        <w:r w:rsidRPr="0075051B">
          <w:rPr>
            <w:b/>
            <w:bCs/>
            <w:i/>
            <w:color w:val="000000"/>
            <w:sz w:val="22"/>
            <w:szCs w:val="22"/>
            <w:shd w:val="clear" w:color="auto" w:fill="FFFFFF"/>
          </w:rPr>
          <w:t>1943 г</w:t>
        </w:r>
      </w:smartTag>
      <w:r w:rsidRPr="0075051B">
        <w:rPr>
          <w:b/>
          <w:bCs/>
          <w:i/>
          <w:color w:val="000000"/>
          <w:sz w:val="22"/>
          <w:szCs w:val="22"/>
          <w:shd w:val="clear" w:color="auto" w:fill="FFFFFF"/>
        </w:rPr>
        <w:t xml:space="preserve">. выпускаются с пулями </w:t>
      </w:r>
      <w:r w:rsidRPr="0075051B">
        <w:rPr>
          <w:i/>
          <w:sz w:val="22"/>
          <w:szCs w:val="22"/>
        </w:rPr>
        <w:t>обыкновенными, трассирующими,   бронебойно-зажигательными</w:t>
      </w:r>
      <w:r w:rsidRPr="0075051B">
        <w:rPr>
          <w:b/>
          <w:i/>
          <w:color w:val="800000"/>
          <w:sz w:val="22"/>
          <w:szCs w:val="22"/>
        </w:rPr>
        <w:t>.</w:t>
      </w:r>
      <w:r w:rsidRPr="0075051B">
        <w:rPr>
          <w:b/>
          <w:bCs/>
          <w:i/>
          <w:color w:val="000000"/>
          <w:sz w:val="22"/>
          <w:szCs w:val="22"/>
          <w:shd w:val="clear" w:color="auto" w:fill="FFFFFF"/>
        </w:rPr>
        <w:t xml:space="preserve"> </w:t>
      </w:r>
    </w:p>
    <w:p w:rsidR="00D8601F" w:rsidRPr="0075051B" w:rsidRDefault="00D8601F" w:rsidP="00D8601F">
      <w:pPr>
        <w:pStyle w:val="a4"/>
        <w:numPr>
          <w:ilvl w:val="0"/>
          <w:numId w:val="12"/>
        </w:numPr>
        <w:rPr>
          <w:i/>
          <w:shd w:val="clear" w:color="auto" w:fill="FFFFFF"/>
        </w:rPr>
      </w:pPr>
      <w:r w:rsidRPr="0075051B">
        <w:rPr>
          <w:b/>
          <w:bCs/>
          <w:i/>
          <w:color w:val="000000"/>
          <w:sz w:val="22"/>
          <w:szCs w:val="22"/>
          <w:shd w:val="clear" w:color="auto" w:fill="FFFFFF"/>
        </w:rPr>
        <w:t>Темп стрельбы</w:t>
      </w:r>
      <w:r w:rsidRPr="0075051B">
        <w:rPr>
          <w:rStyle w:val="apple-converted-space"/>
          <w:b/>
          <w:bCs/>
          <w:i/>
          <w:color w:val="000000"/>
          <w:sz w:val="22"/>
          <w:szCs w:val="22"/>
          <w:shd w:val="clear" w:color="auto" w:fill="FFFFFF"/>
        </w:rPr>
        <w:t> </w:t>
      </w:r>
      <w:r w:rsidRPr="0075051B">
        <w:rPr>
          <w:b/>
          <w:i/>
          <w:color w:val="000000"/>
          <w:sz w:val="22"/>
          <w:szCs w:val="22"/>
          <w:shd w:val="clear" w:color="auto" w:fill="FFFFFF"/>
        </w:rPr>
        <w:t>АКМ – око</w:t>
      </w:r>
      <w:r w:rsidRPr="0075051B">
        <w:rPr>
          <w:i/>
          <w:color w:val="000000"/>
          <w:sz w:val="22"/>
          <w:szCs w:val="22"/>
          <w:shd w:val="clear" w:color="auto" w:fill="FFFFFF"/>
        </w:rPr>
        <w:t>ло 600 выстрелов в минуту.</w:t>
      </w:r>
    </w:p>
    <w:p w:rsidR="00D8601F" w:rsidRPr="0075051B" w:rsidRDefault="00D8601F" w:rsidP="00D8601F">
      <w:pPr>
        <w:pStyle w:val="a4"/>
        <w:numPr>
          <w:ilvl w:val="0"/>
          <w:numId w:val="12"/>
        </w:numPr>
        <w:rPr>
          <w:i/>
          <w:shd w:val="clear" w:color="auto" w:fill="FFFFFF"/>
        </w:rPr>
      </w:pPr>
      <w:r w:rsidRPr="0075051B">
        <w:rPr>
          <w:b/>
          <w:bCs/>
          <w:i/>
          <w:color w:val="000000"/>
          <w:sz w:val="22"/>
          <w:szCs w:val="22"/>
          <w:shd w:val="clear" w:color="auto" w:fill="FFFFFF"/>
        </w:rPr>
        <w:t>Боевая скорострельность</w:t>
      </w:r>
      <w:r w:rsidRPr="0075051B">
        <w:rPr>
          <w:b/>
          <w:i/>
          <w:color w:val="000000"/>
          <w:sz w:val="22"/>
          <w:szCs w:val="22"/>
          <w:shd w:val="clear" w:color="auto" w:fill="FFFFFF"/>
        </w:rPr>
        <w:t xml:space="preserve">: </w:t>
      </w:r>
      <w:r w:rsidRPr="0075051B">
        <w:rPr>
          <w:i/>
          <w:color w:val="000000"/>
          <w:sz w:val="22"/>
          <w:szCs w:val="22"/>
          <w:shd w:val="clear" w:color="auto" w:fill="FFFFFF"/>
        </w:rPr>
        <w:t xml:space="preserve">при стрельбе очередями – до 100 выстрелов в минуту, при стрельбе </w:t>
      </w:r>
      <w:r w:rsidRPr="0075051B">
        <w:rPr>
          <w:b/>
          <w:i/>
          <w:color w:val="000000"/>
          <w:sz w:val="22"/>
          <w:szCs w:val="22"/>
          <w:shd w:val="clear" w:color="auto" w:fill="FFFFFF"/>
        </w:rPr>
        <w:t>о</w:t>
      </w:r>
      <w:r w:rsidRPr="0075051B">
        <w:rPr>
          <w:i/>
          <w:color w:val="000000"/>
          <w:sz w:val="22"/>
          <w:szCs w:val="22"/>
          <w:shd w:val="clear" w:color="auto" w:fill="FFFFFF"/>
        </w:rPr>
        <w:t>диночн</w:t>
      </w:r>
      <w:r w:rsidRPr="0075051B">
        <w:rPr>
          <w:b/>
          <w:i/>
          <w:color w:val="000000"/>
          <w:sz w:val="22"/>
          <w:szCs w:val="22"/>
          <w:shd w:val="clear" w:color="auto" w:fill="FFFFFF"/>
        </w:rPr>
        <w:t>ы</w:t>
      </w:r>
      <w:r w:rsidRPr="0075051B">
        <w:rPr>
          <w:i/>
          <w:color w:val="000000"/>
          <w:sz w:val="22"/>
          <w:szCs w:val="22"/>
          <w:shd w:val="clear" w:color="auto" w:fill="FFFFFF"/>
        </w:rPr>
        <w:t>ми выстрелами – до 40 выстрелов в минуту</w:t>
      </w:r>
      <w:r w:rsidRPr="0075051B">
        <w:rPr>
          <w:b/>
          <w:i/>
          <w:color w:val="000000"/>
          <w:sz w:val="22"/>
          <w:szCs w:val="22"/>
          <w:shd w:val="clear" w:color="auto" w:fill="FFFFFF"/>
        </w:rPr>
        <w:t>.</w:t>
      </w:r>
    </w:p>
    <w:p w:rsidR="00D8601F" w:rsidRPr="00B41E3C" w:rsidRDefault="00D8601F" w:rsidP="00D8601F">
      <w:pPr>
        <w:rPr>
          <w:color w:val="000000"/>
        </w:rPr>
      </w:pPr>
      <w:r w:rsidRPr="00B41E3C">
        <w:rPr>
          <w:b/>
          <w:color w:val="000000"/>
        </w:rPr>
        <w:t>Принцип действия АКМ</w:t>
      </w:r>
      <w:r>
        <w:rPr>
          <w:color w:val="000000"/>
        </w:rPr>
        <w:t>:</w:t>
      </w:r>
    </w:p>
    <w:p w:rsidR="00D8601F" w:rsidRDefault="00D8601F" w:rsidP="00D8601F">
      <w:pPr>
        <w:rPr>
          <w:bCs/>
          <w:i/>
          <w:color w:val="000000"/>
          <w:shd w:val="clear" w:color="auto" w:fill="FFFFFF"/>
        </w:rPr>
      </w:pPr>
    </w:p>
    <w:p w:rsidR="00D8601F" w:rsidRDefault="00D8601F" w:rsidP="00D8601F">
      <w:pPr>
        <w:jc w:val="center"/>
        <w:rPr>
          <w:color w:val="000000"/>
          <w:sz w:val="26"/>
          <w:szCs w:val="26"/>
          <w:shd w:val="clear" w:color="auto" w:fill="FFFFFF"/>
        </w:rPr>
      </w:pPr>
      <w:r w:rsidRPr="00B41E3C">
        <w:rPr>
          <w:b/>
          <w:bCs/>
          <w:i/>
          <w:color w:val="000000"/>
          <w:shd w:val="clear" w:color="auto" w:fill="FFFFFF"/>
        </w:rPr>
        <w:lastRenderedPageBreak/>
        <w:t>Действие автомата</w:t>
      </w:r>
      <w:r w:rsidRPr="00B41E3C">
        <w:rPr>
          <w:rStyle w:val="apple-converted-space"/>
          <w:b/>
          <w:i/>
          <w:color w:val="000000"/>
          <w:shd w:val="clear" w:color="auto" w:fill="FFFFFF"/>
        </w:rPr>
        <w:t> </w:t>
      </w:r>
      <w:r w:rsidRPr="00B41E3C">
        <w:rPr>
          <w:b/>
          <w:i/>
          <w:color w:val="000000"/>
          <w:shd w:val="clear" w:color="auto" w:fill="FFFFFF"/>
        </w:rPr>
        <w:t>основано на использовании энергии пороховых газов, отводимых из канала ствола к газовому поршню затворной рамы.</w:t>
      </w:r>
      <w:r w:rsidRPr="00B41E3C">
        <w:rPr>
          <w:b/>
          <w:color w:val="000000"/>
          <w:sz w:val="26"/>
          <w:szCs w:val="26"/>
        </w:rPr>
        <w:br/>
      </w:r>
    </w:p>
    <w:tbl>
      <w:tblPr>
        <w:tblW w:w="963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D8601F" w:rsidTr="00BB2043">
        <w:trPr>
          <w:trHeight w:val="3465"/>
        </w:trPr>
        <w:tc>
          <w:tcPr>
            <w:tcW w:w="9630" w:type="dxa"/>
            <w:tcBorders>
              <w:top w:val="double" w:sz="4" w:space="0" w:color="auto"/>
              <w:left w:val="double" w:sz="4" w:space="0" w:color="auto"/>
              <w:bottom w:val="double" w:sz="4" w:space="0" w:color="auto"/>
              <w:right w:val="double" w:sz="4" w:space="0" w:color="auto"/>
            </w:tcBorders>
          </w:tcPr>
          <w:p w:rsidR="00D8601F" w:rsidRDefault="00D8601F" w:rsidP="00BB2043">
            <w:pPr>
              <w:ind w:left="111"/>
              <w:rPr>
                <w:color w:val="000000"/>
                <w:sz w:val="26"/>
                <w:szCs w:val="26"/>
                <w:shd w:val="clear" w:color="auto" w:fill="FFFFFF"/>
              </w:rPr>
            </w:pPr>
            <w:r w:rsidRPr="00B41E3C">
              <w:rPr>
                <w:color w:val="000000"/>
                <w:sz w:val="26"/>
                <w:szCs w:val="26"/>
                <w:shd w:val="clear" w:color="auto" w:fill="FFFFFF"/>
              </w:rPr>
              <w:t>При выстреле часть пороховых газов, следующих за пулей, устремляется через отверстие в стене ствола в газовую камеру, давит на переднюю стенку газового поршня, отбрасывает поршень и затворную раму с затвором в заднее положение. При отходе назад затвор открывает канал ствола, извлекает из патронника гильзу и выбрасывает ее наружу, а затворная рама сжимает возвратную пружину и взводит курок.</w:t>
            </w:r>
            <w:r w:rsidRPr="00B41E3C">
              <w:rPr>
                <w:color w:val="000000"/>
                <w:sz w:val="26"/>
                <w:szCs w:val="26"/>
              </w:rPr>
              <w:br/>
            </w:r>
            <w:r w:rsidRPr="00B41E3C">
              <w:rPr>
                <w:color w:val="000000"/>
                <w:sz w:val="26"/>
                <w:szCs w:val="26"/>
                <w:shd w:val="clear" w:color="auto" w:fill="FFFFFF"/>
              </w:rPr>
              <w:t>В переднее положение затворная рама с затвором возвращается под действием возвратного механизма, затвор при этом досылает патрон из магазина в патронник и закрывает канал ствола, а затворная рама выводит выступ автоспуска из-под взвода автоспуска курка. Автомат заряжен и готов к следующему выстрелу.</w:t>
            </w:r>
            <w:r w:rsidRPr="00B41E3C">
              <w:rPr>
                <w:color w:val="000000"/>
                <w:sz w:val="26"/>
                <w:szCs w:val="26"/>
              </w:rPr>
              <w:br/>
            </w:r>
          </w:p>
        </w:tc>
      </w:tr>
    </w:tbl>
    <w:p w:rsidR="00D8601F" w:rsidRDefault="00D8601F" w:rsidP="00D8601F">
      <w:pPr>
        <w:rPr>
          <w:bCs/>
          <w:i/>
          <w:color w:val="000000"/>
          <w:sz w:val="26"/>
          <w:szCs w:val="26"/>
          <w:shd w:val="clear" w:color="auto" w:fill="FFFFFF"/>
        </w:rPr>
      </w:pPr>
    </w:p>
    <w:p w:rsidR="00BB2043" w:rsidRDefault="00D8601F" w:rsidP="00D8601F">
      <w:pPr>
        <w:rPr>
          <w:b/>
          <w:sz w:val="22"/>
          <w:szCs w:val="22"/>
        </w:rPr>
      </w:pPr>
      <w:r w:rsidRPr="00DE2ECD">
        <w:rPr>
          <w:color w:val="000000"/>
          <w:sz w:val="22"/>
          <w:szCs w:val="22"/>
          <w:shd w:val="clear" w:color="auto" w:fill="FFFFFF"/>
        </w:rPr>
        <w:t>Для стрельбы из автомата применяются</w:t>
      </w:r>
      <w:r w:rsidRPr="00DE2ECD">
        <w:rPr>
          <w:rStyle w:val="apple-converted-space"/>
          <w:color w:val="000000"/>
          <w:sz w:val="22"/>
          <w:szCs w:val="22"/>
          <w:shd w:val="clear" w:color="auto" w:fill="FFFFFF"/>
        </w:rPr>
        <w:t> </w:t>
      </w:r>
      <w:r w:rsidRPr="00DE2ECD">
        <w:rPr>
          <w:b/>
          <w:bCs/>
          <w:color w:val="000000"/>
          <w:sz w:val="22"/>
          <w:szCs w:val="22"/>
          <w:shd w:val="clear" w:color="auto" w:fill="FFFFFF"/>
        </w:rPr>
        <w:t xml:space="preserve">патроны образца </w:t>
      </w:r>
      <w:smartTag w:uri="urn:schemas-microsoft-com:office:smarttags" w:element="metricconverter">
        <w:smartTagPr>
          <w:attr w:name="ProductID" w:val="1943 г"/>
        </w:smartTagPr>
        <w:r w:rsidRPr="00DE2ECD">
          <w:rPr>
            <w:b/>
            <w:bCs/>
            <w:color w:val="000000"/>
            <w:sz w:val="22"/>
            <w:szCs w:val="22"/>
            <w:shd w:val="clear" w:color="auto" w:fill="FFFFFF"/>
          </w:rPr>
          <w:t>1943 г</w:t>
        </w:r>
      </w:smartTag>
      <w:r w:rsidRPr="00DE2ECD">
        <w:rPr>
          <w:b/>
          <w:bCs/>
          <w:color w:val="000000"/>
          <w:sz w:val="22"/>
          <w:szCs w:val="22"/>
          <w:shd w:val="clear" w:color="auto" w:fill="FFFFFF"/>
        </w:rPr>
        <w:t>.</w:t>
      </w:r>
      <w:r w:rsidRPr="00DE2ECD">
        <w:rPr>
          <w:color w:val="000000"/>
          <w:sz w:val="22"/>
          <w:szCs w:val="22"/>
        </w:rPr>
        <w:br/>
      </w:r>
      <w:r w:rsidR="00BB2043">
        <w:rPr>
          <w:b/>
          <w:sz w:val="22"/>
          <w:szCs w:val="22"/>
        </w:rPr>
        <w:t xml:space="preserve">                                                                      </w:t>
      </w:r>
    </w:p>
    <w:p w:rsidR="00D8601F" w:rsidRPr="00066015" w:rsidRDefault="00BB2043" w:rsidP="00D8601F">
      <w:pPr>
        <w:rPr>
          <w:b/>
          <w:bCs/>
          <w:i/>
          <w:color w:val="000000"/>
          <w:shd w:val="clear" w:color="auto" w:fill="FFFFFF"/>
        </w:rPr>
      </w:pPr>
      <w:r>
        <w:rPr>
          <w:b/>
          <w:sz w:val="22"/>
          <w:szCs w:val="22"/>
        </w:rPr>
        <w:t xml:space="preserve">                                                                           ХОД  ЗАНЯТИЯ</w:t>
      </w:r>
      <w:r w:rsidR="00D8601F" w:rsidRPr="00DE2ECD">
        <w:rPr>
          <w:color w:val="000000"/>
          <w:sz w:val="22"/>
          <w:szCs w:val="22"/>
        </w:rPr>
        <w:br/>
      </w:r>
      <w:r w:rsidR="00D8601F" w:rsidRPr="00DE2ECD">
        <w:rPr>
          <w:color w:val="000000"/>
          <w:sz w:val="22"/>
          <w:szCs w:val="22"/>
        </w:rPr>
        <w:br/>
      </w:r>
      <w:r w:rsidR="00D8601F" w:rsidRPr="00066015">
        <w:rPr>
          <w:b/>
          <w:bCs/>
          <w:i/>
          <w:color w:val="000000"/>
          <w:shd w:val="clear" w:color="auto" w:fill="FFFFFF"/>
        </w:rPr>
        <w:t>ЗАДАНИЕ 1</w:t>
      </w:r>
      <w:r w:rsidR="00D8601F">
        <w:rPr>
          <w:b/>
          <w:bCs/>
          <w:i/>
          <w:color w:val="000000"/>
          <w:shd w:val="clear" w:color="auto" w:fill="FFFFFF"/>
        </w:rPr>
        <w:t>.</w:t>
      </w:r>
    </w:p>
    <w:p w:rsidR="00D8601F" w:rsidRDefault="00D8601F" w:rsidP="00D8601F">
      <w:pPr>
        <w:rPr>
          <w:i/>
        </w:rPr>
      </w:pPr>
      <w:r>
        <w:rPr>
          <w:i/>
        </w:rPr>
        <w:t>Изучите предложенный материал.</w:t>
      </w:r>
    </w:p>
    <w:p w:rsidR="00D8601F" w:rsidRDefault="00D8601F" w:rsidP="00D8601F">
      <w:pPr>
        <w:rPr>
          <w:b/>
          <w:bCs/>
          <w:i/>
          <w:color w:val="000000"/>
          <w:shd w:val="clear" w:color="auto" w:fill="FFFFFF"/>
        </w:rPr>
      </w:pPr>
      <w:r>
        <w:rPr>
          <w:b/>
          <w:bCs/>
          <w:i/>
          <w:color w:val="000000"/>
          <w:shd w:val="clear" w:color="auto" w:fill="FFFFFF"/>
        </w:rPr>
        <w:t>ЗАДАНИЕ 2. Заполните таблицу: «</w:t>
      </w:r>
      <w:r w:rsidRPr="00B648F5">
        <w:rPr>
          <w:b/>
          <w:bCs/>
          <w:i/>
          <w:color w:val="000000"/>
          <w:sz w:val="20"/>
          <w:szCs w:val="20"/>
          <w:shd w:val="clear" w:color="auto" w:fill="FFFFFF"/>
        </w:rPr>
        <w:t>ПРЕДНАЗНАЧЕНИЕ СОСТАВЛЯЮЩИХ АКМ</w:t>
      </w:r>
      <w:r>
        <w:rPr>
          <w:b/>
          <w:bCs/>
          <w:i/>
          <w:color w:val="000000"/>
          <w:sz w:val="20"/>
          <w:szCs w:val="20"/>
          <w:shd w:val="clear" w:color="auto" w:fill="FFFFFF"/>
        </w:rPr>
        <w:t>»</w:t>
      </w:r>
    </w:p>
    <w:p w:rsidR="00D8601F" w:rsidRPr="00066015" w:rsidRDefault="00D8601F" w:rsidP="00D8601F">
      <w:pPr>
        <w:rPr>
          <w:b/>
          <w:bCs/>
          <w:i/>
          <w:color w:val="000000"/>
          <w:shd w:val="clear" w:color="auto" w:fill="FFFFFF"/>
        </w:rPr>
      </w:pPr>
    </w:p>
    <w:p w:rsidR="00D8601F" w:rsidRDefault="00D8601F" w:rsidP="00D8601F">
      <w:pPr>
        <w:rPr>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6486"/>
      </w:tblGrid>
      <w:tr w:rsidR="00D8601F" w:rsidRPr="00B31CA9" w:rsidTr="00BB2043">
        <w:tc>
          <w:tcPr>
            <w:tcW w:w="3085" w:type="dxa"/>
          </w:tcPr>
          <w:p w:rsidR="00D8601F" w:rsidRPr="00B31CA9" w:rsidRDefault="00D8601F" w:rsidP="00BB2043">
            <w:pPr>
              <w:jc w:val="center"/>
              <w:rPr>
                <w:b/>
                <w:bCs/>
                <w:color w:val="000000"/>
                <w:shd w:val="clear" w:color="auto" w:fill="FFFFFF"/>
              </w:rPr>
            </w:pPr>
            <w:r>
              <w:rPr>
                <w:b/>
                <w:bCs/>
                <w:color w:val="000000"/>
                <w:shd w:val="clear" w:color="auto" w:fill="FFFFFF"/>
              </w:rPr>
              <w:t xml:space="preserve">Часть автомата </w:t>
            </w:r>
          </w:p>
        </w:tc>
        <w:tc>
          <w:tcPr>
            <w:tcW w:w="6486" w:type="dxa"/>
          </w:tcPr>
          <w:p w:rsidR="00D8601F" w:rsidRPr="00B31CA9" w:rsidRDefault="00D8601F" w:rsidP="00BB2043">
            <w:pPr>
              <w:jc w:val="center"/>
              <w:rPr>
                <w:b/>
                <w:bCs/>
                <w:color w:val="000000"/>
                <w:shd w:val="clear" w:color="auto" w:fill="FFFFFF"/>
              </w:rPr>
            </w:pPr>
            <w:r>
              <w:rPr>
                <w:b/>
                <w:bCs/>
                <w:color w:val="000000"/>
                <w:shd w:val="clear" w:color="auto" w:fill="FFFFFF"/>
              </w:rPr>
              <w:t xml:space="preserve">Назначение </w:t>
            </w: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Ствол</w:t>
            </w:r>
          </w:p>
        </w:tc>
        <w:tc>
          <w:tcPr>
            <w:tcW w:w="6486" w:type="dxa"/>
          </w:tcPr>
          <w:p w:rsidR="00D8601F" w:rsidRPr="00B31CA9" w:rsidRDefault="00D8601F" w:rsidP="00BB2043">
            <w:pPr>
              <w:jc w:val="center"/>
              <w:rPr>
                <w:b/>
                <w:bCs/>
                <w:color w:val="000000"/>
                <w:shd w:val="clear" w:color="auto" w:fill="FFFFFF"/>
              </w:rPr>
            </w:pPr>
            <w:r w:rsidRPr="00B31CA9">
              <w:rPr>
                <w:color w:val="000000"/>
                <w:shd w:val="clear" w:color="auto" w:fill="FFFFFF"/>
              </w:rPr>
              <w:t>служит для направления полета пули и придания ей вращательного движения за счет ствольных нарезов</w:t>
            </w: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Ствольная коробка</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Крышка ствольной коробки</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rPr>
          <w:trHeight w:val="561"/>
        </w:trPr>
        <w:tc>
          <w:tcPr>
            <w:tcW w:w="3085" w:type="dxa"/>
            <w:tcBorders>
              <w:bottom w:val="single" w:sz="4" w:space="0" w:color="auto"/>
            </w:tcBorders>
          </w:tcPr>
          <w:p w:rsidR="00D8601F" w:rsidRPr="00B31CA9" w:rsidRDefault="00D8601F" w:rsidP="002428F4">
            <w:pPr>
              <w:rPr>
                <w:b/>
                <w:bCs/>
                <w:color w:val="000000"/>
                <w:shd w:val="clear" w:color="auto" w:fill="FFFFFF"/>
              </w:rPr>
            </w:pPr>
            <w:r w:rsidRPr="00B31CA9">
              <w:rPr>
                <w:b/>
                <w:bCs/>
                <w:color w:val="000000"/>
                <w:shd w:val="clear" w:color="auto" w:fill="FFFFFF"/>
              </w:rPr>
              <w:t>Прицельное приспособление</w:t>
            </w:r>
          </w:p>
        </w:tc>
        <w:tc>
          <w:tcPr>
            <w:tcW w:w="6486" w:type="dxa"/>
            <w:tcBorders>
              <w:bottom w:val="single" w:sz="4" w:space="0" w:color="auto"/>
            </w:tcBorders>
          </w:tcPr>
          <w:p w:rsidR="00D8601F" w:rsidRPr="00B31CA9" w:rsidRDefault="00D8601F" w:rsidP="00BB2043">
            <w:pPr>
              <w:jc w:val="center"/>
              <w:rPr>
                <w:b/>
                <w:bCs/>
                <w:color w:val="000000"/>
                <w:shd w:val="clear" w:color="auto" w:fill="FFFFFF"/>
              </w:rPr>
            </w:pPr>
          </w:p>
        </w:tc>
      </w:tr>
      <w:tr w:rsidR="00D8601F" w:rsidRPr="00B31CA9" w:rsidTr="00BB2043">
        <w:trPr>
          <w:trHeight w:val="413"/>
        </w:trPr>
        <w:tc>
          <w:tcPr>
            <w:tcW w:w="3085" w:type="dxa"/>
            <w:tcBorders>
              <w:top w:val="single" w:sz="4" w:space="0" w:color="auto"/>
            </w:tcBorders>
          </w:tcPr>
          <w:p w:rsidR="00D8601F" w:rsidRPr="00B648F5" w:rsidRDefault="00D8601F" w:rsidP="002428F4">
            <w:pPr>
              <w:rPr>
                <w:b/>
                <w:bCs/>
                <w:color w:val="000000"/>
                <w:shd w:val="clear" w:color="auto" w:fill="FFFFFF"/>
              </w:rPr>
            </w:pPr>
            <w:r w:rsidRPr="00B31CA9">
              <w:rPr>
                <w:b/>
                <w:bCs/>
                <w:color w:val="000000"/>
                <w:shd w:val="clear" w:color="auto" w:fill="FFFFFF"/>
              </w:rPr>
              <w:t>Прицел</w:t>
            </w:r>
          </w:p>
        </w:tc>
        <w:tc>
          <w:tcPr>
            <w:tcW w:w="6486" w:type="dxa"/>
            <w:tcBorders>
              <w:top w:val="single" w:sz="4" w:space="0" w:color="auto"/>
            </w:tcBorders>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Приклад и пистолетная рукоятка</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Затворная рама с газовым поршнем</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Затвор</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Возвратный механизм</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Газовая трубка со ствольной накладкой</w:t>
            </w:r>
          </w:p>
        </w:tc>
        <w:tc>
          <w:tcPr>
            <w:tcW w:w="6486" w:type="dxa"/>
          </w:tcPr>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Ударно-спусковой механизм</w:t>
            </w:r>
          </w:p>
        </w:tc>
        <w:tc>
          <w:tcPr>
            <w:tcW w:w="6486" w:type="dxa"/>
          </w:tcPr>
          <w:p w:rsidR="00D8601F" w:rsidRDefault="00D8601F" w:rsidP="00BB2043">
            <w:pPr>
              <w:jc w:val="center"/>
              <w:rPr>
                <w:b/>
                <w:bCs/>
                <w:color w:val="000000"/>
                <w:shd w:val="clear" w:color="auto" w:fill="FFFFFF"/>
              </w:rPr>
            </w:pPr>
          </w:p>
          <w:p w:rsidR="00D8601F" w:rsidRPr="00B31CA9" w:rsidRDefault="00D8601F" w:rsidP="00BB2043">
            <w:pPr>
              <w:jc w:val="center"/>
              <w:rPr>
                <w:b/>
                <w:bCs/>
                <w:color w:val="000000"/>
                <w:shd w:val="clear" w:color="auto" w:fill="FFFFFF"/>
              </w:rPr>
            </w:pPr>
          </w:p>
        </w:tc>
      </w:tr>
      <w:tr w:rsidR="00D8601F" w:rsidRPr="00B31CA9" w:rsidTr="00BB2043">
        <w:tc>
          <w:tcPr>
            <w:tcW w:w="3085" w:type="dxa"/>
          </w:tcPr>
          <w:p w:rsidR="00D8601F" w:rsidRPr="00B31CA9" w:rsidRDefault="00D8601F" w:rsidP="002428F4">
            <w:pPr>
              <w:rPr>
                <w:b/>
                <w:bCs/>
                <w:color w:val="000000"/>
                <w:shd w:val="clear" w:color="auto" w:fill="FFFFFF"/>
              </w:rPr>
            </w:pPr>
            <w:r w:rsidRPr="00B31CA9">
              <w:rPr>
                <w:b/>
                <w:bCs/>
                <w:color w:val="000000"/>
                <w:shd w:val="clear" w:color="auto" w:fill="FFFFFF"/>
              </w:rPr>
              <w:t>Цевье</w:t>
            </w:r>
          </w:p>
        </w:tc>
        <w:tc>
          <w:tcPr>
            <w:tcW w:w="6486" w:type="dxa"/>
          </w:tcPr>
          <w:p w:rsidR="00D8601F" w:rsidRDefault="00D8601F" w:rsidP="00BB2043">
            <w:pPr>
              <w:jc w:val="center"/>
              <w:rPr>
                <w:b/>
                <w:bCs/>
                <w:color w:val="000000"/>
                <w:shd w:val="clear" w:color="auto" w:fill="FFFFFF"/>
              </w:rPr>
            </w:pPr>
          </w:p>
        </w:tc>
      </w:tr>
    </w:tbl>
    <w:p w:rsidR="00D8601F" w:rsidRDefault="00D8601F" w:rsidP="00D8601F">
      <w:pPr>
        <w:rPr>
          <w:i/>
        </w:rPr>
      </w:pPr>
    </w:p>
    <w:p w:rsidR="00D8601F" w:rsidRDefault="00D8601F" w:rsidP="00D8601F"/>
    <w:p w:rsidR="00D8601F" w:rsidRDefault="00D8601F" w:rsidP="00D8601F">
      <w:r>
        <w:rPr>
          <w:b/>
          <w:bCs/>
          <w:i/>
          <w:color w:val="000000"/>
          <w:shd w:val="clear" w:color="auto" w:fill="FFFFFF"/>
        </w:rPr>
        <w:t>ЗАДАНИЕ 3.</w:t>
      </w:r>
    </w:p>
    <w:p w:rsidR="00D8601F" w:rsidRDefault="00D8601F" w:rsidP="00D8601F">
      <w:pPr>
        <w:rPr>
          <w:b/>
          <w:i/>
          <w:sz w:val="22"/>
          <w:szCs w:val="22"/>
        </w:rPr>
      </w:pPr>
      <w:r w:rsidRPr="00D10D00">
        <w:rPr>
          <w:b/>
          <w:i/>
          <w:sz w:val="22"/>
          <w:szCs w:val="22"/>
        </w:rPr>
        <w:t>КОНТРОЛЬНЫЕ ВОПРОСЫ</w:t>
      </w:r>
    </w:p>
    <w:p w:rsidR="00D8601F" w:rsidRDefault="00D8601F" w:rsidP="00D8601F">
      <w:pPr>
        <w:rPr>
          <w:sz w:val="22"/>
          <w:szCs w:val="22"/>
        </w:rPr>
      </w:pPr>
    </w:p>
    <w:p w:rsidR="00D8601F" w:rsidRDefault="00D8601F" w:rsidP="00D8601F">
      <w:pPr>
        <w:rPr>
          <w:i/>
        </w:rPr>
      </w:pPr>
      <w:r w:rsidRPr="00C61B11">
        <w:rPr>
          <w:i/>
        </w:rPr>
        <w:lastRenderedPageBreak/>
        <w:t>1</w:t>
      </w:r>
      <w:r w:rsidRPr="00C61B11">
        <w:t>.</w:t>
      </w:r>
      <w:r w:rsidRPr="00C61B11">
        <w:rPr>
          <w:i/>
        </w:rPr>
        <w:t>Благодаря каким качествам автомат Калашникова завоевал популярность во всем мире?</w:t>
      </w:r>
    </w:p>
    <w:p w:rsidR="00D8601F" w:rsidRPr="00726B68" w:rsidRDefault="00D8601F" w:rsidP="00D8601F">
      <w:pPr>
        <w:rPr>
          <w:sz w:val="22"/>
          <w:szCs w:val="22"/>
        </w:rPr>
      </w:pPr>
      <w:r>
        <w:rPr>
          <w:i/>
        </w:rPr>
        <w:t>2.</w:t>
      </w:r>
      <w:r w:rsidRPr="008F73B1">
        <w:rPr>
          <w:i/>
          <w:sz w:val="22"/>
          <w:szCs w:val="22"/>
        </w:rPr>
        <w:t xml:space="preserve"> </w:t>
      </w:r>
      <w:r w:rsidRPr="00726B68">
        <w:rPr>
          <w:i/>
          <w:sz w:val="22"/>
          <w:szCs w:val="22"/>
        </w:rPr>
        <w:t xml:space="preserve">Для чего предназначен АКМ?                                                                                                            3.Как может использоваться штык-нож?                                                                                            4.Назовите два вида огня из автомата. Какой из них является основным?                                 </w:t>
      </w:r>
    </w:p>
    <w:p w:rsidR="00D8601F" w:rsidRPr="00856CAD" w:rsidRDefault="00D8601F" w:rsidP="00D8601F">
      <w:pPr>
        <w:rPr>
          <w:i/>
          <w:sz w:val="22"/>
          <w:szCs w:val="22"/>
        </w:rPr>
      </w:pPr>
      <w:r>
        <w:rPr>
          <w:i/>
          <w:sz w:val="22"/>
          <w:szCs w:val="22"/>
        </w:rPr>
        <w:t>5</w:t>
      </w:r>
      <w:r w:rsidRPr="00856CAD">
        <w:rPr>
          <w:sz w:val="22"/>
          <w:szCs w:val="22"/>
        </w:rPr>
        <w:t>.</w:t>
      </w:r>
      <w:r w:rsidRPr="00856CAD">
        <w:rPr>
          <w:i/>
          <w:sz w:val="22"/>
          <w:szCs w:val="22"/>
        </w:rPr>
        <w:t xml:space="preserve">Какие патроны применяются для стрельбы из АКМ?                                                                          </w:t>
      </w:r>
      <w:r>
        <w:rPr>
          <w:i/>
          <w:sz w:val="22"/>
          <w:szCs w:val="22"/>
        </w:rPr>
        <w:t xml:space="preserve">  6</w:t>
      </w:r>
      <w:r w:rsidRPr="00856CAD">
        <w:rPr>
          <w:i/>
          <w:sz w:val="22"/>
          <w:szCs w:val="22"/>
        </w:rPr>
        <w:t xml:space="preserve">.Из каких частей состоит патрон </w:t>
      </w:r>
      <w:proofErr w:type="gramStart"/>
      <w:r w:rsidRPr="00856CAD">
        <w:rPr>
          <w:i/>
          <w:sz w:val="22"/>
          <w:szCs w:val="22"/>
        </w:rPr>
        <w:t>образца</w:t>
      </w:r>
      <w:proofErr w:type="gramEnd"/>
      <w:r w:rsidRPr="00856CAD">
        <w:rPr>
          <w:i/>
          <w:sz w:val="22"/>
          <w:szCs w:val="22"/>
        </w:rPr>
        <w:t xml:space="preserve"> 1943г.?                                                  </w:t>
      </w:r>
      <w:r>
        <w:rPr>
          <w:i/>
          <w:sz w:val="22"/>
          <w:szCs w:val="22"/>
        </w:rPr>
        <w:t xml:space="preserve">                               7</w:t>
      </w:r>
      <w:r w:rsidRPr="00856CAD">
        <w:rPr>
          <w:i/>
          <w:sz w:val="22"/>
          <w:szCs w:val="22"/>
        </w:rPr>
        <w:t xml:space="preserve">.С </w:t>
      </w:r>
      <w:proofErr w:type="gramStart"/>
      <w:r w:rsidRPr="00856CAD">
        <w:rPr>
          <w:i/>
          <w:sz w:val="22"/>
          <w:szCs w:val="22"/>
        </w:rPr>
        <w:t>какими</w:t>
      </w:r>
      <w:proofErr w:type="gramEnd"/>
      <w:r w:rsidRPr="00856CAD">
        <w:rPr>
          <w:i/>
          <w:sz w:val="22"/>
          <w:szCs w:val="22"/>
        </w:rPr>
        <w:t xml:space="preserve"> пулями применяются патроны образца 1943г.?                                                   </w:t>
      </w:r>
      <w:r>
        <w:rPr>
          <w:i/>
          <w:sz w:val="22"/>
          <w:szCs w:val="22"/>
        </w:rPr>
        <w:t xml:space="preserve">                               8</w:t>
      </w:r>
      <w:r w:rsidRPr="00856CAD">
        <w:rPr>
          <w:i/>
          <w:sz w:val="22"/>
          <w:szCs w:val="22"/>
        </w:rPr>
        <w:t xml:space="preserve">.Для чего предназначены трассирующие пули? В чем отличие их от обычных пуль?            </w:t>
      </w:r>
      <w:r>
        <w:rPr>
          <w:i/>
          <w:sz w:val="22"/>
          <w:szCs w:val="22"/>
        </w:rPr>
        <w:t xml:space="preserve">                     </w:t>
      </w:r>
      <w:r w:rsidRPr="00856CAD">
        <w:rPr>
          <w:i/>
          <w:sz w:val="22"/>
          <w:szCs w:val="22"/>
        </w:rPr>
        <w:t xml:space="preserve"> </w:t>
      </w:r>
      <w:r>
        <w:rPr>
          <w:i/>
          <w:sz w:val="22"/>
          <w:szCs w:val="22"/>
        </w:rPr>
        <w:t>9</w:t>
      </w:r>
      <w:r w:rsidRPr="00856CAD">
        <w:rPr>
          <w:i/>
          <w:sz w:val="22"/>
          <w:szCs w:val="22"/>
        </w:rPr>
        <w:t xml:space="preserve">.Для чего предназначены бронебойно-зажигательные пули?                                                               </w:t>
      </w:r>
    </w:p>
    <w:p w:rsidR="00D8601F" w:rsidRDefault="00D8601F" w:rsidP="00D8601F">
      <w:pPr>
        <w:jc w:val="both"/>
        <w:rPr>
          <w:bCs/>
          <w:i/>
          <w:color w:val="000000"/>
          <w:shd w:val="clear" w:color="auto" w:fill="FFFFFF"/>
        </w:rPr>
      </w:pPr>
      <w:r w:rsidRPr="00FB53E4">
        <w:rPr>
          <w:bCs/>
          <w:i/>
          <w:color w:val="000000"/>
          <w:shd w:val="clear" w:color="auto" w:fill="FFFFFF"/>
        </w:rPr>
        <w:t>1</w:t>
      </w:r>
      <w:r>
        <w:rPr>
          <w:bCs/>
          <w:i/>
          <w:color w:val="000000"/>
          <w:shd w:val="clear" w:color="auto" w:fill="FFFFFF"/>
        </w:rPr>
        <w:t>0</w:t>
      </w:r>
      <w:r w:rsidRPr="00FB53E4">
        <w:rPr>
          <w:bCs/>
          <w:i/>
          <w:color w:val="000000"/>
          <w:shd w:val="clear" w:color="auto" w:fill="FFFFFF"/>
        </w:rPr>
        <w:t>.На чем основано действие АК?</w:t>
      </w:r>
    </w:p>
    <w:p w:rsidR="00D8601F" w:rsidRPr="00FB53E4" w:rsidRDefault="00D8601F" w:rsidP="00D8601F">
      <w:pPr>
        <w:jc w:val="both"/>
        <w:rPr>
          <w:bCs/>
          <w:i/>
          <w:color w:val="000000"/>
          <w:shd w:val="clear" w:color="auto" w:fill="FFFFFF"/>
        </w:rPr>
      </w:pPr>
      <w:r>
        <w:rPr>
          <w:bCs/>
          <w:i/>
          <w:color w:val="000000"/>
          <w:shd w:val="clear" w:color="auto" w:fill="FFFFFF"/>
        </w:rPr>
        <w:t>11.Почему при выстреле</w:t>
      </w:r>
      <w:r w:rsidRPr="00FB53E4">
        <w:rPr>
          <w:color w:val="000000"/>
          <w:sz w:val="26"/>
          <w:szCs w:val="26"/>
          <w:shd w:val="clear" w:color="auto" w:fill="FFFFFF"/>
        </w:rPr>
        <w:t xml:space="preserve"> </w:t>
      </w:r>
      <w:r w:rsidRPr="00FB53E4">
        <w:rPr>
          <w:i/>
          <w:color w:val="000000"/>
          <w:shd w:val="clear" w:color="auto" w:fill="FFFFFF"/>
        </w:rPr>
        <w:t xml:space="preserve">затворная </w:t>
      </w:r>
      <w:r>
        <w:rPr>
          <w:i/>
          <w:color w:val="000000"/>
          <w:shd w:val="clear" w:color="auto" w:fill="FFFFFF"/>
        </w:rPr>
        <w:t xml:space="preserve"> рама</w:t>
      </w:r>
      <w:r w:rsidRPr="00FB53E4">
        <w:rPr>
          <w:i/>
          <w:color w:val="000000"/>
          <w:shd w:val="clear" w:color="auto" w:fill="FFFFFF"/>
        </w:rPr>
        <w:t xml:space="preserve"> с затвором занимает заднее положение</w:t>
      </w:r>
      <w:r>
        <w:rPr>
          <w:i/>
          <w:color w:val="000000"/>
          <w:shd w:val="clear" w:color="auto" w:fill="FFFFFF"/>
        </w:rPr>
        <w:t>?</w:t>
      </w:r>
    </w:p>
    <w:p w:rsidR="00D8601F" w:rsidRPr="00FB53E4" w:rsidRDefault="00D8601F" w:rsidP="00D8601F">
      <w:pPr>
        <w:jc w:val="both"/>
        <w:rPr>
          <w:bCs/>
          <w:i/>
          <w:color w:val="000000"/>
          <w:shd w:val="clear" w:color="auto" w:fill="FFFFFF"/>
        </w:rPr>
      </w:pPr>
      <w:r>
        <w:rPr>
          <w:bCs/>
          <w:i/>
          <w:color w:val="000000"/>
          <w:shd w:val="clear" w:color="auto" w:fill="FFFFFF"/>
        </w:rPr>
        <w:t>12</w:t>
      </w:r>
      <w:r w:rsidRPr="00FB53E4">
        <w:rPr>
          <w:bCs/>
          <w:i/>
          <w:color w:val="000000"/>
          <w:shd w:val="clear" w:color="auto" w:fill="FFFFFF"/>
        </w:rPr>
        <w:t>.</w:t>
      </w:r>
      <w:r>
        <w:rPr>
          <w:bCs/>
          <w:i/>
          <w:color w:val="000000"/>
          <w:shd w:val="clear" w:color="auto" w:fill="FFFFFF"/>
        </w:rPr>
        <w:t>Каким образом</w:t>
      </w:r>
      <w:r w:rsidRPr="00FB53E4">
        <w:rPr>
          <w:color w:val="000000"/>
          <w:sz w:val="26"/>
          <w:szCs w:val="26"/>
          <w:shd w:val="clear" w:color="auto" w:fill="FFFFFF"/>
        </w:rPr>
        <w:t xml:space="preserve"> </w:t>
      </w:r>
      <w:r w:rsidRPr="00FB53E4">
        <w:rPr>
          <w:i/>
          <w:color w:val="000000"/>
          <w:shd w:val="clear" w:color="auto" w:fill="FFFFFF"/>
        </w:rPr>
        <w:t>затворная рама с затвором возвращается в переднее положение?</w:t>
      </w:r>
    </w:p>
    <w:p w:rsidR="00D8601F" w:rsidRPr="00D10D00" w:rsidRDefault="00D8601F" w:rsidP="00D8601F">
      <w:pPr>
        <w:rPr>
          <w:sz w:val="22"/>
          <w:szCs w:val="22"/>
        </w:rPr>
      </w:pPr>
    </w:p>
    <w:p w:rsidR="00653CC3" w:rsidRDefault="00653CC3" w:rsidP="00653CC3"/>
    <w:p w:rsidR="00653CC3" w:rsidRDefault="00653CC3" w:rsidP="00653CC3"/>
    <w:p w:rsidR="00653CC3" w:rsidRDefault="00653CC3" w:rsidP="00653CC3"/>
    <w:p w:rsidR="00653CC3" w:rsidRDefault="00653CC3" w:rsidP="00653CC3"/>
    <w:p w:rsidR="00BB2043" w:rsidRPr="00A26049" w:rsidRDefault="00A26049" w:rsidP="00A26049">
      <w:pPr>
        <w:rPr>
          <w:b/>
          <w:color w:val="C00000"/>
        </w:rPr>
      </w:pPr>
      <w:r w:rsidRPr="00A26049">
        <w:rPr>
          <w:color w:val="C00000"/>
        </w:rPr>
        <w:t xml:space="preserve">                                         </w:t>
      </w:r>
      <w:r w:rsidR="00BB2043" w:rsidRPr="00A26049">
        <w:rPr>
          <w:b/>
          <w:color w:val="C00000"/>
        </w:rPr>
        <w:t>ПРАКТИЧЕСКОЕ ЗАНЯТИЕ №19</w:t>
      </w:r>
    </w:p>
    <w:p w:rsidR="00BB2043" w:rsidRPr="00A26049" w:rsidRDefault="00BB2043" w:rsidP="00BB2043">
      <w:pPr>
        <w:jc w:val="center"/>
        <w:rPr>
          <w:b/>
          <w:color w:val="C00000"/>
          <w:sz w:val="28"/>
          <w:szCs w:val="28"/>
        </w:rPr>
      </w:pPr>
      <w:r w:rsidRPr="00A26049">
        <w:rPr>
          <w:b/>
          <w:color w:val="C00000"/>
          <w:sz w:val="28"/>
          <w:szCs w:val="28"/>
        </w:rPr>
        <w:t>Средства индивидуальной защиты при заражении                                                                               РВ, ХОВ и биологическими веществами</w:t>
      </w:r>
    </w:p>
    <w:p w:rsidR="00BB2043" w:rsidRPr="00A26049" w:rsidRDefault="00BB2043" w:rsidP="00BB2043">
      <w:pPr>
        <w:jc w:val="center"/>
        <w:rPr>
          <w:b/>
          <w:color w:val="C00000"/>
        </w:rPr>
      </w:pPr>
    </w:p>
    <w:p w:rsidR="00BB2043" w:rsidRPr="00BB2043" w:rsidRDefault="00BB2043" w:rsidP="00BB2043">
      <w:pPr>
        <w:shd w:val="clear" w:color="auto" w:fill="FFFFFF"/>
        <w:ind w:left="-567"/>
        <w:rPr>
          <w:b/>
          <w:bCs/>
          <w:i/>
          <w:color w:val="000000"/>
          <w:sz w:val="26"/>
          <w:szCs w:val="26"/>
          <w:u w:val="single"/>
        </w:rPr>
      </w:pPr>
      <w:r w:rsidRPr="00BB2043">
        <w:rPr>
          <w:color w:val="000000"/>
        </w:rPr>
        <w:tab/>
      </w:r>
      <w:r w:rsidRPr="00BB2043">
        <w:rPr>
          <w:b/>
          <w:i/>
          <w:color w:val="000000"/>
          <w:sz w:val="26"/>
          <w:szCs w:val="26"/>
          <w:u w:val="single"/>
        </w:rPr>
        <w:t>Цель</w:t>
      </w:r>
      <w:proofErr w:type="gramStart"/>
      <w:r w:rsidRPr="00BB2043">
        <w:rPr>
          <w:color w:val="000000"/>
          <w:sz w:val="26"/>
          <w:szCs w:val="26"/>
          <w:u w:val="single"/>
        </w:rPr>
        <w:t xml:space="preserve"> :</w:t>
      </w:r>
      <w:proofErr w:type="gramEnd"/>
      <w:r w:rsidRPr="00BB2043">
        <w:rPr>
          <w:b/>
          <w:bCs/>
          <w:i/>
          <w:color w:val="000000"/>
          <w:sz w:val="26"/>
          <w:szCs w:val="26"/>
          <w:u w:val="single"/>
        </w:rPr>
        <w:t xml:space="preserve"> </w:t>
      </w:r>
    </w:p>
    <w:p w:rsidR="00BB2043" w:rsidRPr="00BB2043" w:rsidRDefault="00BB2043" w:rsidP="00BB2043">
      <w:pPr>
        <w:numPr>
          <w:ilvl w:val="0"/>
          <w:numId w:val="14"/>
        </w:numPr>
        <w:shd w:val="clear" w:color="auto" w:fill="FFFFFF"/>
        <w:rPr>
          <w:color w:val="000000"/>
          <w:sz w:val="26"/>
          <w:szCs w:val="26"/>
        </w:rPr>
      </w:pPr>
      <w:r w:rsidRPr="00BB2043">
        <w:rPr>
          <w:i/>
          <w:color w:val="000000"/>
          <w:sz w:val="26"/>
          <w:szCs w:val="26"/>
        </w:rPr>
        <w:t xml:space="preserve">Ознакомиться с назначением  средств индивидуальной защиты населения при применении оружия массового поражения. </w:t>
      </w:r>
    </w:p>
    <w:p w:rsidR="00BB2043" w:rsidRPr="00BB2043" w:rsidRDefault="00BB2043" w:rsidP="00BB2043">
      <w:pPr>
        <w:shd w:val="clear" w:color="auto" w:fill="FFFFFF"/>
        <w:ind w:left="787"/>
        <w:rPr>
          <w:b/>
          <w:i/>
          <w:color w:val="000000"/>
          <w:sz w:val="26"/>
          <w:szCs w:val="26"/>
        </w:rPr>
      </w:pPr>
    </w:p>
    <w:p w:rsidR="00BB2043" w:rsidRPr="00BB2043" w:rsidRDefault="00BB2043" w:rsidP="00BB2043">
      <w:pPr>
        <w:shd w:val="clear" w:color="auto" w:fill="FFFFFF"/>
        <w:ind w:left="-567"/>
        <w:rPr>
          <w:i/>
          <w:color w:val="000000"/>
          <w:sz w:val="26"/>
          <w:szCs w:val="26"/>
        </w:rPr>
      </w:pPr>
      <w:r w:rsidRPr="00BB2043">
        <w:rPr>
          <w:b/>
          <w:i/>
          <w:color w:val="000000"/>
          <w:sz w:val="26"/>
          <w:szCs w:val="26"/>
        </w:rPr>
        <w:t xml:space="preserve">       Материальное обеспечение</w:t>
      </w:r>
      <w:r w:rsidRPr="00BB2043">
        <w:rPr>
          <w:i/>
          <w:color w:val="000000"/>
          <w:sz w:val="26"/>
          <w:szCs w:val="26"/>
        </w:rPr>
        <w:t>:</w:t>
      </w:r>
    </w:p>
    <w:p w:rsidR="00BB2043" w:rsidRPr="00BB2043" w:rsidRDefault="00BB2043" w:rsidP="00BB2043">
      <w:pPr>
        <w:numPr>
          <w:ilvl w:val="0"/>
          <w:numId w:val="14"/>
        </w:numPr>
        <w:shd w:val="clear" w:color="auto" w:fill="FFFFFF"/>
        <w:rPr>
          <w:color w:val="000000"/>
          <w:sz w:val="26"/>
          <w:szCs w:val="26"/>
        </w:rPr>
      </w:pPr>
      <w:r w:rsidRPr="00BB2043">
        <w:rPr>
          <w:i/>
          <w:color w:val="000000"/>
          <w:sz w:val="26"/>
          <w:szCs w:val="26"/>
        </w:rPr>
        <w:t xml:space="preserve">тетради для практических работ, материал для самостоятельной работы, методички   </w:t>
      </w:r>
    </w:p>
    <w:p w:rsidR="00BB2043" w:rsidRPr="00BB2043" w:rsidRDefault="00BB2043" w:rsidP="00BB2043">
      <w:pPr>
        <w:shd w:val="clear" w:color="auto" w:fill="FFFFFF"/>
        <w:ind w:left="-567"/>
        <w:jc w:val="center"/>
        <w:rPr>
          <w:color w:val="000000"/>
          <w:sz w:val="26"/>
          <w:szCs w:val="26"/>
        </w:rPr>
      </w:pPr>
    </w:p>
    <w:p w:rsidR="00BB2043" w:rsidRPr="00BB2043" w:rsidRDefault="00BB2043" w:rsidP="00BB2043">
      <w:pPr>
        <w:shd w:val="clear" w:color="auto" w:fill="FFFFFF"/>
        <w:ind w:left="-567"/>
        <w:jc w:val="center"/>
        <w:rPr>
          <w:b/>
          <w:color w:val="000000"/>
        </w:rPr>
      </w:pPr>
      <w:r w:rsidRPr="00BB2043">
        <w:rPr>
          <w:b/>
          <w:color w:val="000000"/>
        </w:rPr>
        <w:t>ХОД ЗАНЯТИЯ</w:t>
      </w:r>
    </w:p>
    <w:p w:rsidR="00BB2043" w:rsidRPr="00BB2043" w:rsidRDefault="00BB2043" w:rsidP="00BB2043">
      <w:pPr>
        <w:shd w:val="clear" w:color="auto" w:fill="FFFFFF"/>
        <w:jc w:val="center"/>
        <w:rPr>
          <w:color w:val="000000"/>
        </w:rPr>
      </w:pPr>
    </w:p>
    <w:p w:rsidR="00BB2043" w:rsidRPr="00BB2043" w:rsidRDefault="00BB2043" w:rsidP="00BB2043">
      <w:pPr>
        <w:shd w:val="clear" w:color="auto" w:fill="FFFFFF"/>
        <w:rPr>
          <w:b/>
          <w:i/>
          <w:color w:val="000000"/>
          <w:sz w:val="26"/>
          <w:szCs w:val="26"/>
        </w:rPr>
      </w:pPr>
      <w:r w:rsidRPr="00BB2043">
        <w:rPr>
          <w:b/>
          <w:i/>
          <w:color w:val="000000"/>
          <w:sz w:val="26"/>
          <w:szCs w:val="26"/>
        </w:rPr>
        <w:t xml:space="preserve">ЗАДАНИЕ 1.   </w:t>
      </w:r>
    </w:p>
    <w:p w:rsidR="00BB2043" w:rsidRPr="00BB2043" w:rsidRDefault="00BB2043" w:rsidP="00BB2043">
      <w:pPr>
        <w:shd w:val="clear" w:color="auto" w:fill="FFFFFF"/>
        <w:rPr>
          <w:i/>
          <w:color w:val="000000"/>
          <w:sz w:val="26"/>
          <w:szCs w:val="26"/>
        </w:rPr>
      </w:pPr>
      <w:r w:rsidRPr="00BB2043">
        <w:rPr>
          <w:i/>
          <w:color w:val="000000"/>
          <w:sz w:val="26"/>
          <w:szCs w:val="26"/>
        </w:rPr>
        <w:t>Изучить предложенный учебный материал.</w:t>
      </w:r>
    </w:p>
    <w:p w:rsidR="00BB2043" w:rsidRPr="00BB2043" w:rsidRDefault="00BB2043" w:rsidP="00BB2043">
      <w:pPr>
        <w:shd w:val="clear" w:color="auto" w:fill="FFFFFF"/>
        <w:rPr>
          <w:i/>
          <w:color w:val="000000"/>
          <w:sz w:val="26"/>
          <w:szCs w:val="26"/>
        </w:rPr>
      </w:pPr>
      <w:r w:rsidRPr="00BB2043">
        <w:rPr>
          <w:b/>
          <w:i/>
          <w:color w:val="000000"/>
          <w:sz w:val="26"/>
          <w:szCs w:val="26"/>
        </w:rPr>
        <w:t xml:space="preserve">ЗАДАНИЕ 2. </w:t>
      </w:r>
    </w:p>
    <w:p w:rsidR="00BB2043" w:rsidRPr="00BB2043" w:rsidRDefault="00BB2043" w:rsidP="00BB2043">
      <w:pPr>
        <w:shd w:val="clear" w:color="auto" w:fill="FFFFFF"/>
        <w:rPr>
          <w:i/>
          <w:color w:val="000000"/>
          <w:sz w:val="26"/>
          <w:szCs w:val="26"/>
        </w:rPr>
      </w:pPr>
      <w:r w:rsidRPr="00BB2043">
        <w:rPr>
          <w:i/>
          <w:color w:val="000000"/>
          <w:sz w:val="26"/>
          <w:szCs w:val="26"/>
        </w:rPr>
        <w:t>Рассмотреть устройство противогаза, зарисовать, указать составные части противогаза.</w:t>
      </w:r>
    </w:p>
    <w:p w:rsidR="00BB2043" w:rsidRPr="00BB2043" w:rsidRDefault="00BB2043" w:rsidP="00BB2043">
      <w:pPr>
        <w:shd w:val="clear" w:color="auto" w:fill="FFFFFF"/>
        <w:rPr>
          <w:b/>
          <w:i/>
          <w:color w:val="000000"/>
          <w:sz w:val="26"/>
          <w:szCs w:val="26"/>
        </w:rPr>
      </w:pPr>
      <w:r w:rsidRPr="00BB2043">
        <w:rPr>
          <w:b/>
          <w:i/>
          <w:color w:val="000000"/>
          <w:sz w:val="26"/>
          <w:szCs w:val="26"/>
        </w:rPr>
        <w:t>ЗАДАНИЕ 3.</w:t>
      </w:r>
    </w:p>
    <w:p w:rsidR="00BB2043" w:rsidRPr="00BB2043" w:rsidRDefault="00BB2043" w:rsidP="00BB2043">
      <w:pPr>
        <w:shd w:val="clear" w:color="auto" w:fill="FFFFFF"/>
        <w:rPr>
          <w:i/>
          <w:color w:val="000000"/>
          <w:sz w:val="26"/>
          <w:szCs w:val="26"/>
        </w:rPr>
      </w:pPr>
      <w:r w:rsidRPr="00BB2043">
        <w:rPr>
          <w:i/>
          <w:color w:val="000000"/>
          <w:sz w:val="26"/>
          <w:szCs w:val="26"/>
        </w:rPr>
        <w:t xml:space="preserve">Рассмотреть </w:t>
      </w:r>
      <w:proofErr w:type="spellStart"/>
      <w:r w:rsidRPr="00BB2043">
        <w:rPr>
          <w:i/>
          <w:color w:val="000000"/>
          <w:sz w:val="26"/>
          <w:szCs w:val="26"/>
        </w:rPr>
        <w:t>противопыльную</w:t>
      </w:r>
      <w:proofErr w:type="spellEnd"/>
      <w:r w:rsidRPr="00BB2043">
        <w:rPr>
          <w:i/>
          <w:color w:val="000000"/>
          <w:sz w:val="26"/>
          <w:szCs w:val="26"/>
        </w:rPr>
        <w:t xml:space="preserve"> маску, описать ее устройство.</w:t>
      </w:r>
    </w:p>
    <w:p w:rsidR="00BB2043" w:rsidRPr="00BB2043" w:rsidRDefault="00BB2043" w:rsidP="00BB2043">
      <w:pPr>
        <w:shd w:val="clear" w:color="auto" w:fill="FFFFFF"/>
        <w:rPr>
          <w:b/>
          <w:i/>
          <w:color w:val="000000"/>
          <w:sz w:val="26"/>
          <w:szCs w:val="26"/>
        </w:rPr>
      </w:pPr>
      <w:r w:rsidRPr="00BB2043">
        <w:rPr>
          <w:b/>
          <w:i/>
          <w:color w:val="000000"/>
          <w:sz w:val="26"/>
          <w:szCs w:val="26"/>
        </w:rPr>
        <w:t xml:space="preserve">ЗАДАНИЕ 4. </w:t>
      </w:r>
    </w:p>
    <w:p w:rsidR="00BB2043" w:rsidRPr="00BB2043" w:rsidRDefault="00BB2043" w:rsidP="00BB2043">
      <w:pPr>
        <w:shd w:val="clear" w:color="auto" w:fill="FFFFFF"/>
        <w:rPr>
          <w:b/>
          <w:i/>
          <w:color w:val="000000"/>
          <w:sz w:val="26"/>
          <w:szCs w:val="26"/>
        </w:rPr>
      </w:pPr>
    </w:p>
    <w:p w:rsidR="00BB2043" w:rsidRPr="00BB2043" w:rsidRDefault="00BB2043" w:rsidP="00BB2043">
      <w:pPr>
        <w:shd w:val="clear" w:color="auto" w:fill="FFFFFF"/>
        <w:rPr>
          <w:b/>
          <w:i/>
          <w:color w:val="000000"/>
        </w:rPr>
      </w:pPr>
      <w:r w:rsidRPr="00BB2043">
        <w:rPr>
          <w:b/>
          <w:i/>
          <w:color w:val="000000"/>
        </w:rPr>
        <w:t>ОТВЕТИТЬ НА КОНТРОЛЬНЫЕ ВОПРОСЫ:</w:t>
      </w:r>
    </w:p>
    <w:p w:rsidR="00BB2043" w:rsidRPr="00BB2043" w:rsidRDefault="00BB2043" w:rsidP="00BB2043">
      <w:pPr>
        <w:shd w:val="clear" w:color="auto" w:fill="FFFFFF"/>
        <w:rPr>
          <w:b/>
          <w:i/>
          <w:color w:val="000000"/>
        </w:rPr>
      </w:pPr>
    </w:p>
    <w:p w:rsidR="00BB2043" w:rsidRPr="00BB2043" w:rsidRDefault="00BB2043" w:rsidP="00BB2043">
      <w:pPr>
        <w:shd w:val="clear" w:color="auto" w:fill="FFFFFF"/>
        <w:rPr>
          <w:b/>
          <w:i/>
          <w:color w:val="000000"/>
        </w:rPr>
      </w:pPr>
      <w:r w:rsidRPr="00BB2043">
        <w:rPr>
          <w:b/>
          <w:i/>
          <w:color w:val="000000"/>
        </w:rPr>
        <w:t>1.</w:t>
      </w:r>
      <w:r w:rsidRPr="00BB2043">
        <w:rPr>
          <w:i/>
          <w:color w:val="000000"/>
        </w:rPr>
        <w:t>Что такое ОМП? Виды ОМП?</w:t>
      </w:r>
    </w:p>
    <w:p w:rsidR="00BB2043" w:rsidRPr="00BB2043" w:rsidRDefault="00BB2043" w:rsidP="00BB2043">
      <w:pPr>
        <w:shd w:val="clear" w:color="auto" w:fill="FFFFFF"/>
        <w:rPr>
          <w:b/>
          <w:i/>
          <w:color w:val="000000"/>
        </w:rPr>
      </w:pPr>
      <w:r w:rsidRPr="00BB2043">
        <w:rPr>
          <w:b/>
          <w:i/>
          <w:color w:val="000000"/>
        </w:rPr>
        <w:t xml:space="preserve">2. </w:t>
      </w:r>
      <w:r w:rsidRPr="00BB2043">
        <w:rPr>
          <w:i/>
          <w:color w:val="000000"/>
        </w:rPr>
        <w:t>Какие факторы относят к поражающим факторам ядерного взрыва?                                            3. Какие коллективные средства защиты населения могут быть использованы при применении РВ, ХОВ, БО?</w:t>
      </w:r>
    </w:p>
    <w:p w:rsidR="00BB2043" w:rsidRPr="00BB2043" w:rsidRDefault="00BB2043" w:rsidP="00BB2043">
      <w:pPr>
        <w:rPr>
          <w:b/>
          <w:i/>
        </w:rPr>
      </w:pPr>
      <w:r w:rsidRPr="00BB2043">
        <w:rPr>
          <w:i/>
        </w:rPr>
        <w:t>4.Какие   средства индивидуальной защиты  вы знаете</w:t>
      </w:r>
      <w:proofErr w:type="gramStart"/>
      <w:r w:rsidRPr="00BB2043">
        <w:rPr>
          <w:i/>
        </w:rPr>
        <w:t xml:space="preserve"> ?</w:t>
      </w:r>
      <w:proofErr w:type="gramEnd"/>
      <w:r w:rsidRPr="00BB2043">
        <w:rPr>
          <w:i/>
        </w:rPr>
        <w:t xml:space="preserve">               </w:t>
      </w:r>
      <w:r w:rsidRPr="00BB2043">
        <w:t xml:space="preserve">                                                                 </w:t>
      </w:r>
      <w:r w:rsidRPr="00BB2043">
        <w:rPr>
          <w:i/>
        </w:rPr>
        <w:t xml:space="preserve">5.Для чего предназначен  противогаз  </w:t>
      </w:r>
      <w:r w:rsidRPr="00BB2043">
        <w:rPr>
          <w:b/>
          <w:i/>
        </w:rPr>
        <w:t xml:space="preserve">ГП – 7?   </w:t>
      </w:r>
    </w:p>
    <w:p w:rsidR="00BB2043" w:rsidRPr="00BB2043" w:rsidRDefault="00BB2043" w:rsidP="00BB2043">
      <w:pPr>
        <w:keepNext/>
        <w:keepLines/>
        <w:shd w:val="clear" w:color="auto" w:fill="FFFFFF"/>
        <w:spacing w:after="270"/>
        <w:outlineLvl w:val="0"/>
        <w:rPr>
          <w:rFonts w:eastAsiaTheme="majorEastAsia"/>
          <w:bCs/>
          <w:i/>
        </w:rPr>
      </w:pPr>
      <w:r w:rsidRPr="00BB2043">
        <w:rPr>
          <w:rFonts w:eastAsiaTheme="majorEastAsia"/>
          <w:bCs/>
          <w:i/>
        </w:rPr>
        <w:lastRenderedPageBreak/>
        <w:t>6. В чем принципиальные отличия фильтрующих и изолирующих противогазов?                           7. Что такое ОЗК</w:t>
      </w:r>
      <w:proofErr w:type="gramStart"/>
      <w:r w:rsidRPr="00BB2043">
        <w:rPr>
          <w:rFonts w:eastAsiaTheme="majorEastAsia"/>
          <w:bCs/>
          <w:i/>
        </w:rPr>
        <w:t xml:space="preserve"> ?</w:t>
      </w:r>
      <w:proofErr w:type="gramEnd"/>
      <w:r w:rsidRPr="00BB2043">
        <w:rPr>
          <w:rFonts w:eastAsiaTheme="majorEastAsia"/>
          <w:bCs/>
          <w:i/>
        </w:rPr>
        <w:t xml:space="preserve"> Для чего используется? Из каких частей состоит?                                    8.Какие  предметы бытовой одежды   можно использовать для защиты  от вредных веще</w:t>
      </w:r>
      <w:proofErr w:type="gramStart"/>
      <w:r w:rsidRPr="00BB2043">
        <w:rPr>
          <w:rFonts w:eastAsiaTheme="majorEastAsia"/>
          <w:bCs/>
          <w:i/>
        </w:rPr>
        <w:t>ств  пр</w:t>
      </w:r>
      <w:proofErr w:type="gramEnd"/>
      <w:r w:rsidRPr="00BB2043">
        <w:rPr>
          <w:rFonts w:eastAsiaTheme="majorEastAsia"/>
          <w:bCs/>
          <w:i/>
        </w:rPr>
        <w:t>и отсутствии  ЗФО</w:t>
      </w:r>
      <w:r w:rsidRPr="00BB2043">
        <w:rPr>
          <w:bCs/>
          <w:kern w:val="36"/>
        </w:rPr>
        <w:t xml:space="preserve"> (</w:t>
      </w:r>
      <w:r w:rsidRPr="00BB2043">
        <w:rPr>
          <w:bCs/>
          <w:i/>
          <w:kern w:val="36"/>
        </w:rPr>
        <w:t>защитная фильтрующая одежда)?</w:t>
      </w:r>
      <w:r w:rsidRPr="00BB2043">
        <w:rPr>
          <w:rFonts w:asciiTheme="majorHAnsi" w:eastAsiaTheme="majorEastAsia" w:hAnsiTheme="majorHAnsi" w:cstheme="majorBidi"/>
          <w:b/>
          <w:bCs/>
          <w:i/>
          <w:color w:val="365F91" w:themeColor="accent1" w:themeShade="BF"/>
        </w:rPr>
        <w:t xml:space="preserve">                                                                                                                                                                  </w:t>
      </w:r>
      <w:r w:rsidRPr="00BB2043">
        <w:rPr>
          <w:rFonts w:eastAsiaTheme="majorEastAsia"/>
          <w:bCs/>
          <w:i/>
        </w:rPr>
        <w:t xml:space="preserve">9. От чего может защитить </w:t>
      </w:r>
      <w:proofErr w:type="gramStart"/>
      <w:r w:rsidRPr="00BB2043">
        <w:rPr>
          <w:rFonts w:eastAsiaTheme="majorEastAsia"/>
          <w:bCs/>
          <w:i/>
        </w:rPr>
        <w:t>ватно-марлевая</w:t>
      </w:r>
      <w:proofErr w:type="gramEnd"/>
      <w:r w:rsidRPr="00BB2043">
        <w:rPr>
          <w:rFonts w:eastAsiaTheme="majorEastAsia"/>
          <w:bCs/>
          <w:i/>
        </w:rPr>
        <w:t xml:space="preserve"> повязке в очаге радиоактивного заражения?</w:t>
      </w:r>
    </w:p>
    <w:p w:rsidR="00BB2043" w:rsidRPr="00BB2043" w:rsidRDefault="00BB2043" w:rsidP="00BB2043">
      <w:pPr>
        <w:rPr>
          <w:b/>
        </w:rPr>
      </w:pPr>
    </w:p>
    <w:p w:rsidR="00BB2043" w:rsidRPr="00BB2043" w:rsidRDefault="00BB2043" w:rsidP="00BB2043">
      <w:pPr>
        <w:shd w:val="clear" w:color="auto" w:fill="FFFFFF"/>
        <w:jc w:val="center"/>
        <w:rPr>
          <w:b/>
          <w:i/>
          <w:color w:val="000000"/>
        </w:rPr>
      </w:pPr>
    </w:p>
    <w:p w:rsidR="00BB2043" w:rsidRPr="00BB2043" w:rsidRDefault="002428F4" w:rsidP="00BB2043">
      <w:pPr>
        <w:shd w:val="clear" w:color="auto" w:fill="FFFFFF"/>
        <w:jc w:val="center"/>
        <w:rPr>
          <w:b/>
          <w:color w:val="000000"/>
        </w:rPr>
      </w:pPr>
      <w:r w:rsidRPr="00BB2043">
        <w:rPr>
          <w:noProof/>
        </w:rPr>
        <w:drawing>
          <wp:anchor distT="0" distB="0" distL="114300" distR="114300" simplePos="0" relativeHeight="251669504" behindDoc="0" locked="0" layoutInCell="1" allowOverlap="1" wp14:anchorId="241C1ED8" wp14:editId="65D8152A">
            <wp:simplePos x="0" y="0"/>
            <wp:positionH relativeFrom="column">
              <wp:posOffset>367030</wp:posOffset>
            </wp:positionH>
            <wp:positionV relativeFrom="paragraph">
              <wp:posOffset>-1905</wp:posOffset>
            </wp:positionV>
            <wp:extent cx="4762500" cy="4076700"/>
            <wp:effectExtent l="0" t="0" r="0" b="0"/>
            <wp:wrapSquare wrapText="bothSides"/>
            <wp:docPr id="6" name="Рисунок 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4076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2043" w:rsidRPr="00BB2043" w:rsidRDefault="00BB2043" w:rsidP="00BB2043">
      <w:pPr>
        <w:shd w:val="clear" w:color="auto" w:fill="FFFFFF"/>
        <w:jc w:val="center"/>
        <w:rPr>
          <w:b/>
          <w:color w:val="000000"/>
        </w:rPr>
      </w:pPr>
    </w:p>
    <w:p w:rsidR="00BB2043" w:rsidRPr="00BB2043" w:rsidRDefault="00BB2043" w:rsidP="00BB2043">
      <w:pPr>
        <w:shd w:val="clear" w:color="auto" w:fill="FFFFFF"/>
        <w:jc w:val="center"/>
        <w:rPr>
          <w:b/>
          <w:color w:val="000000"/>
        </w:rPr>
      </w:pPr>
    </w:p>
    <w:p w:rsidR="00BB2043" w:rsidRPr="00BB2043" w:rsidRDefault="00BB2043" w:rsidP="00BB2043">
      <w:pPr>
        <w:shd w:val="clear" w:color="auto" w:fill="FFFFFF"/>
        <w:rPr>
          <w:color w:val="000000"/>
        </w:rPr>
      </w:pPr>
      <w:r w:rsidRPr="00BB2043">
        <w:rPr>
          <w:color w:val="000000"/>
        </w:rPr>
        <w:t xml:space="preserve">                                            </w:t>
      </w:r>
    </w:p>
    <w:p w:rsidR="00BB2043" w:rsidRPr="00BB2043" w:rsidRDefault="00BB2043" w:rsidP="00BB2043">
      <w:pPr>
        <w:shd w:val="clear" w:color="auto" w:fill="FFFFFF"/>
        <w:rPr>
          <w:b/>
          <w:color w:val="000000"/>
        </w:rPr>
      </w:pPr>
      <w:r w:rsidRPr="00BB2043">
        <w:rPr>
          <w:color w:val="000000"/>
        </w:rPr>
        <w:t xml:space="preserve">                                             </w:t>
      </w:r>
    </w:p>
    <w:p w:rsidR="00BB2043" w:rsidRPr="00BB2043" w:rsidRDefault="00BB2043" w:rsidP="00BB2043">
      <w:pPr>
        <w:shd w:val="clear" w:color="auto" w:fill="FFFFFF"/>
        <w:jc w:val="center"/>
        <w:rPr>
          <w:color w:val="000000"/>
        </w:rPr>
      </w:pPr>
    </w:p>
    <w:p w:rsidR="00BB2043" w:rsidRPr="00BB2043" w:rsidRDefault="00BB2043" w:rsidP="00BB2043">
      <w:pPr>
        <w:shd w:val="clear" w:color="auto" w:fill="FFFFFF"/>
        <w:rPr>
          <w:i/>
          <w:color w:val="000000"/>
        </w:rPr>
      </w:pPr>
    </w:p>
    <w:p w:rsidR="00BB2043" w:rsidRPr="00BB2043" w:rsidRDefault="00BB2043" w:rsidP="00BB2043">
      <w:pPr>
        <w:shd w:val="clear" w:color="auto" w:fill="FFFFFF"/>
        <w:jc w:val="center"/>
        <w:rPr>
          <w:b/>
          <w:color w:val="000000"/>
        </w:rPr>
      </w:pPr>
    </w:p>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Pr>
        <w:tabs>
          <w:tab w:val="left" w:pos="3500"/>
        </w:tabs>
      </w:pPr>
      <w:r w:rsidRPr="00BB2043">
        <w:tab/>
      </w:r>
    </w:p>
    <w:p w:rsidR="00BB2043" w:rsidRPr="00BB2043" w:rsidRDefault="00BB2043" w:rsidP="00BB2043">
      <w:pPr>
        <w:shd w:val="clear" w:color="auto" w:fill="FFFFFF"/>
        <w:jc w:val="center"/>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BB2043" w:rsidRPr="00BB2043" w:rsidRDefault="00BB2043" w:rsidP="00BB2043">
      <w:pPr>
        <w:shd w:val="clear" w:color="auto" w:fill="FFFFFF"/>
        <w:rPr>
          <w:b/>
          <w:color w:val="000000"/>
        </w:rPr>
      </w:pPr>
    </w:p>
    <w:p w:rsidR="002428F4" w:rsidRDefault="00BB2043" w:rsidP="00BB2043">
      <w:pPr>
        <w:shd w:val="clear" w:color="auto" w:fill="FFFFFF"/>
        <w:rPr>
          <w:b/>
          <w:color w:val="000000"/>
        </w:rPr>
      </w:pPr>
      <w:r w:rsidRPr="00BB2043">
        <w:rPr>
          <w:b/>
          <w:color w:val="000000"/>
        </w:rPr>
        <w:t xml:space="preserve">    </w:t>
      </w:r>
    </w:p>
    <w:p w:rsidR="002428F4" w:rsidRDefault="002428F4" w:rsidP="00BB2043">
      <w:pPr>
        <w:shd w:val="clear" w:color="auto" w:fill="FFFFFF"/>
        <w:rPr>
          <w:b/>
          <w:color w:val="000000"/>
        </w:rPr>
      </w:pPr>
    </w:p>
    <w:p w:rsidR="002428F4" w:rsidRDefault="002428F4" w:rsidP="00BB2043">
      <w:pPr>
        <w:shd w:val="clear" w:color="auto" w:fill="FFFFFF"/>
        <w:rPr>
          <w:b/>
          <w:color w:val="000000"/>
        </w:rPr>
      </w:pPr>
    </w:p>
    <w:p w:rsidR="002428F4" w:rsidRDefault="002428F4" w:rsidP="00BB2043">
      <w:pPr>
        <w:shd w:val="clear" w:color="auto" w:fill="FFFFFF"/>
        <w:rPr>
          <w:b/>
          <w:color w:val="000000"/>
        </w:rPr>
      </w:pPr>
    </w:p>
    <w:p w:rsidR="00BB2043" w:rsidRPr="002428F4" w:rsidRDefault="00BB2043" w:rsidP="00BB2043">
      <w:pPr>
        <w:shd w:val="clear" w:color="auto" w:fill="FFFFFF"/>
        <w:rPr>
          <w:b/>
          <w:color w:val="C00000"/>
        </w:rPr>
      </w:pPr>
      <w:r w:rsidRPr="002428F4">
        <w:rPr>
          <w:b/>
          <w:color w:val="C00000"/>
        </w:rPr>
        <w:t xml:space="preserve">  МАТЕРИАЛ ДЛЯ   ИЗУЧЕНИЯ К ПРАКТИЧЕСКОМУ ЗАНЯТИЮ №19</w:t>
      </w:r>
    </w:p>
    <w:p w:rsidR="00BB2043" w:rsidRPr="00BB2043" w:rsidRDefault="00BB2043" w:rsidP="00BB2043">
      <w:pPr>
        <w:shd w:val="clear" w:color="auto" w:fill="FFFFFF"/>
        <w:jc w:val="center"/>
        <w:rPr>
          <w:color w:val="000000"/>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BB2043" w:rsidRPr="00BB2043" w:rsidTr="00BB2043">
        <w:trPr>
          <w:trHeight w:val="938"/>
        </w:trPr>
        <w:tc>
          <w:tcPr>
            <w:tcW w:w="9477" w:type="dxa"/>
          </w:tcPr>
          <w:p w:rsidR="00BB2043" w:rsidRPr="00BB2043" w:rsidRDefault="00BB2043" w:rsidP="00BB2043">
            <w:pPr>
              <w:shd w:val="clear" w:color="auto" w:fill="FFFFFF"/>
              <w:tabs>
                <w:tab w:val="left" w:pos="921"/>
              </w:tabs>
              <w:spacing w:beforeAutospacing="1" w:afterAutospacing="1"/>
              <w:ind w:left="77"/>
              <w:jc w:val="center"/>
              <w:rPr>
                <w:color w:val="000000"/>
              </w:rPr>
            </w:pPr>
            <w:r w:rsidRPr="00BB2043">
              <w:rPr>
                <w:color w:val="000000"/>
              </w:rPr>
              <w:t>Оружием массового поражения </w:t>
            </w:r>
            <w:r w:rsidRPr="00BB2043">
              <w:rPr>
                <w:b/>
                <w:color w:val="000000"/>
              </w:rPr>
              <w:t>(ОМП) </w:t>
            </w:r>
            <w:r w:rsidRPr="00BB2043">
              <w:rPr>
                <w:color w:val="000000"/>
              </w:rPr>
              <w:t>является оружие большой поражающей способно ти, применение которого вызывает массовую гибель людей и разрушения.                          К существующим видам ОМП </w:t>
            </w:r>
            <w:r w:rsidRPr="00BB2043">
              <w:rPr>
                <w:b/>
                <w:color w:val="000000"/>
              </w:rPr>
              <w:t>относятся ядерное, химическое и биологическое            оружие</w:t>
            </w:r>
          </w:p>
        </w:tc>
      </w:tr>
    </w:tbl>
    <w:p w:rsidR="00BB2043" w:rsidRPr="00BB2043" w:rsidRDefault="00BB2043" w:rsidP="00BB2043">
      <w:pPr>
        <w:shd w:val="clear" w:color="auto" w:fill="FFFFFF"/>
        <w:tabs>
          <w:tab w:val="left" w:pos="921"/>
        </w:tabs>
        <w:jc w:val="both"/>
        <w:rPr>
          <w:color w:val="000000" w:themeColor="text1"/>
        </w:rPr>
      </w:pPr>
      <w:r w:rsidRPr="00BB2043">
        <w:rPr>
          <w:color w:val="000000"/>
        </w:rPr>
        <w:t xml:space="preserve"> </w:t>
      </w:r>
      <w:r w:rsidRPr="002428F4">
        <w:rPr>
          <w:b/>
          <w:bCs/>
          <w:color w:val="0070C0"/>
          <w:sz w:val="20"/>
          <w:szCs w:val="20"/>
          <w:u w:val="single"/>
        </w:rPr>
        <w:t>ЯДЕРНОЕ ОРУЖИЕ</w:t>
      </w:r>
      <w:r w:rsidRPr="002428F4">
        <w:rPr>
          <w:color w:val="0070C0"/>
        </w:rPr>
        <w:t> </w:t>
      </w:r>
      <w:r w:rsidRPr="00BB2043">
        <w:rPr>
          <w:color w:val="000000" w:themeColor="text1"/>
        </w:rPr>
        <w:t xml:space="preserve">- это оружие массового поражения взрывного действия, основанное на использовании внутриядерной энергии. </w:t>
      </w:r>
      <w:r w:rsidRPr="00BB2043">
        <w:rPr>
          <w:b/>
          <w:bCs/>
          <w:color w:val="000000" w:themeColor="text1"/>
        </w:rPr>
        <w:t>Ядерное оружие </w:t>
      </w:r>
      <w:r w:rsidRPr="00BB2043">
        <w:rPr>
          <w:color w:val="000000" w:themeColor="text1"/>
        </w:rPr>
        <w:t>- одно из самых разрушительных средств ведения войны;</w:t>
      </w:r>
    </w:p>
    <w:p w:rsidR="00BB2043" w:rsidRPr="00BB2043" w:rsidRDefault="00BB2043" w:rsidP="00BB2043">
      <w:pPr>
        <w:shd w:val="clear" w:color="auto" w:fill="FFFFFF"/>
        <w:tabs>
          <w:tab w:val="left" w:pos="921"/>
        </w:tabs>
        <w:jc w:val="both"/>
        <w:rPr>
          <w:color w:val="000000"/>
        </w:rPr>
      </w:pPr>
      <w:r w:rsidRPr="00BB2043">
        <w:rPr>
          <w:color w:val="000000" w:themeColor="text1"/>
        </w:rPr>
        <w:t xml:space="preserve">Поражающие факторы: </w:t>
      </w:r>
      <w:r w:rsidRPr="00BB2043">
        <w:rPr>
          <w:b/>
          <w:color w:val="000000" w:themeColor="text1"/>
        </w:rPr>
        <w:t>у</w:t>
      </w:r>
      <w:r w:rsidRPr="00BB2043">
        <w:rPr>
          <w:b/>
          <w:color w:val="3A3A3A"/>
          <w:shd w:val="clear" w:color="auto" w:fill="FFFFFF"/>
        </w:rPr>
        <w:t>дарная волна</w:t>
      </w:r>
      <w:r w:rsidRPr="00BB2043">
        <w:rPr>
          <w:color w:val="3A3A3A"/>
          <w:shd w:val="clear" w:color="auto" w:fill="FFFFFF"/>
        </w:rPr>
        <w:t xml:space="preserve"> производит разрушение, повреждение зданий и сооружений, а также поражает людей и животных. Источником УВ является сильное давление, образующееся в центре взрыва.</w:t>
      </w:r>
      <w:r w:rsidRPr="00BB2043">
        <w:rPr>
          <w:rFonts w:ascii="Helvetica" w:hAnsi="Helvetica"/>
          <w:color w:val="3A3A3A"/>
          <w:shd w:val="clear" w:color="auto" w:fill="FFFFFF"/>
        </w:rPr>
        <w:t xml:space="preserve"> </w:t>
      </w:r>
      <w:r w:rsidRPr="00BB2043">
        <w:rPr>
          <w:b/>
          <w:color w:val="3A3A3A"/>
          <w:shd w:val="clear" w:color="auto" w:fill="FFFFFF"/>
        </w:rPr>
        <w:t xml:space="preserve">Световое излучение </w:t>
      </w:r>
      <w:r w:rsidRPr="00BB2043">
        <w:rPr>
          <w:color w:val="3A3A3A"/>
          <w:shd w:val="clear" w:color="auto" w:fill="FFFFFF"/>
        </w:rPr>
        <w:t xml:space="preserve">– это поток лучистой </w:t>
      </w:r>
      <w:r w:rsidRPr="00BB2043">
        <w:rPr>
          <w:color w:val="3A3A3A"/>
          <w:shd w:val="clear" w:color="auto" w:fill="FFFFFF"/>
        </w:rPr>
        <w:lastRenderedPageBreak/>
        <w:t>энергии.</w:t>
      </w:r>
      <w:r w:rsidRPr="00BB2043">
        <w:rPr>
          <w:rFonts w:ascii="Helvetica" w:hAnsi="Helvetica"/>
          <w:color w:val="3A3A3A"/>
          <w:shd w:val="clear" w:color="auto" w:fill="FFFFFF"/>
        </w:rPr>
        <w:t xml:space="preserve"> </w:t>
      </w:r>
      <w:r w:rsidRPr="00BB2043">
        <w:rPr>
          <w:color w:val="3A3A3A"/>
          <w:shd w:val="clear" w:color="auto" w:fill="FFFFFF"/>
        </w:rPr>
        <w:t>Световое излучение может вызвать ожоги открытых участков тела, ослепление людей и животных, обугливание или возгорание различных материалов.</w:t>
      </w:r>
      <w:r w:rsidRPr="00BB2043">
        <w:rPr>
          <w:rFonts w:ascii="Helvetica" w:hAnsi="Helvetica"/>
          <w:color w:val="3A3A3A"/>
          <w:shd w:val="clear" w:color="auto" w:fill="FFFFFF"/>
        </w:rPr>
        <w:t xml:space="preserve"> </w:t>
      </w:r>
      <w:r w:rsidRPr="00BB2043">
        <w:rPr>
          <w:b/>
          <w:color w:val="3A3A3A"/>
          <w:shd w:val="clear" w:color="auto" w:fill="FFFFFF"/>
        </w:rPr>
        <w:t xml:space="preserve">Проникающая радиация - </w:t>
      </w:r>
      <w:r w:rsidRPr="00BB2043">
        <w:rPr>
          <w:color w:val="3A3A3A"/>
          <w:shd w:val="clear" w:color="auto" w:fill="FFFFFF"/>
        </w:rPr>
        <w:t>это поток гамма-лучей и нейтронов, испускаемый из области взрыва в течени</w:t>
      </w:r>
      <w:proofErr w:type="gramStart"/>
      <w:r w:rsidRPr="00BB2043">
        <w:rPr>
          <w:color w:val="3A3A3A"/>
          <w:shd w:val="clear" w:color="auto" w:fill="FFFFFF"/>
        </w:rPr>
        <w:t>и</w:t>
      </w:r>
      <w:proofErr w:type="gramEnd"/>
      <w:r w:rsidRPr="00BB2043">
        <w:rPr>
          <w:color w:val="3A3A3A"/>
          <w:shd w:val="clear" w:color="auto" w:fill="FFFFFF"/>
        </w:rPr>
        <w:t xml:space="preserve"> нескольких секунд. Из-за очень сильного поглощения в атмосфере, проникающая радиация поражает людей только на расстоянии 2-3км. </w:t>
      </w:r>
      <w:r w:rsidRPr="00BB2043">
        <w:rPr>
          <w:b/>
          <w:color w:val="3A3A3A"/>
          <w:shd w:val="clear" w:color="auto" w:fill="FFFFFF"/>
        </w:rPr>
        <w:t>Радиоактивное заражение</w:t>
      </w:r>
      <w:r w:rsidRPr="00BB2043">
        <w:rPr>
          <w:color w:val="3A3A3A"/>
          <w:shd w:val="clear" w:color="auto" w:fill="FFFFFF"/>
        </w:rPr>
        <w:t xml:space="preserve"> окружающей среды. Ядерные взрывы в атмосфере приводят к образованию мощных электромагнитных полей, их называют </w:t>
      </w:r>
      <w:r w:rsidRPr="00BB2043">
        <w:rPr>
          <w:b/>
          <w:color w:val="3A3A3A"/>
          <w:shd w:val="clear" w:color="auto" w:fill="FFFFFF"/>
        </w:rPr>
        <w:t>электромагнитным импульсом.</w:t>
      </w:r>
      <w:r w:rsidRPr="00BB2043">
        <w:rPr>
          <w:rFonts w:ascii="Helvetica" w:hAnsi="Helvetica"/>
          <w:color w:val="3A3A3A"/>
          <w:shd w:val="clear" w:color="auto" w:fill="FFFFFF"/>
        </w:rPr>
        <w:t xml:space="preserve"> </w:t>
      </w:r>
    </w:p>
    <w:p w:rsidR="00BB2043" w:rsidRPr="00BB2043" w:rsidRDefault="00BB2043" w:rsidP="00BB2043">
      <w:pPr>
        <w:shd w:val="clear" w:color="auto" w:fill="FFFFFF"/>
        <w:spacing w:line="420" w:lineRule="atLeast"/>
        <w:outlineLvl w:val="2"/>
        <w:rPr>
          <w:b/>
          <w:bCs/>
          <w:caps/>
          <w:color w:val="1F1B20"/>
          <w:sz w:val="20"/>
          <w:szCs w:val="20"/>
        </w:rPr>
      </w:pPr>
      <w:r w:rsidRPr="002428F4">
        <w:rPr>
          <w:b/>
          <w:bCs/>
          <w:caps/>
          <w:color w:val="0070C0"/>
          <w:sz w:val="20"/>
          <w:szCs w:val="20"/>
        </w:rPr>
        <w:t>Опасность радиационного излучения</w:t>
      </w:r>
    </w:p>
    <w:p w:rsidR="00BB2043" w:rsidRPr="00BB2043" w:rsidRDefault="00BB2043" w:rsidP="00BB2043">
      <w:pPr>
        <w:shd w:val="clear" w:color="auto" w:fill="FFFFFF"/>
        <w:rPr>
          <w:color w:val="1F1B20"/>
        </w:rPr>
      </w:pPr>
      <w:r w:rsidRPr="00BB2043">
        <w:rPr>
          <w:color w:val="1F1B20"/>
        </w:rPr>
        <w:t>Радиационное излучение – это электромагнитные волны или частицы, которые могут проникать в живые клетки и вызывать их повреждение. Это может привести к различным заболеваниям, включая лучевую болезнь,  рак, мутации и генетические нарушения. Воздействие радиации может быть как краткосрочным, так и долгосрочным, и его последствия могут проявиться не сразу, а через годы или даже десятилетия.</w:t>
      </w:r>
    </w:p>
    <w:p w:rsidR="00BB2043" w:rsidRPr="00BB2043" w:rsidRDefault="00BB2043" w:rsidP="00BB2043">
      <w:pPr>
        <w:shd w:val="clear" w:color="auto" w:fill="FFFFFF"/>
        <w:ind w:left="720"/>
        <w:contextualSpacing/>
        <w:rPr>
          <w:i/>
          <w:color w:val="1F1B20"/>
        </w:rPr>
      </w:pPr>
      <w:r w:rsidRPr="00BB2043">
        <w:rPr>
          <w:i/>
          <w:color w:val="1F1B20"/>
        </w:rPr>
        <w:t>.</w:t>
      </w:r>
    </w:p>
    <w:p w:rsidR="00BB2043" w:rsidRPr="00BB2043" w:rsidRDefault="00BB2043" w:rsidP="00BB2043">
      <w:pPr>
        <w:shd w:val="clear" w:color="auto" w:fill="FFFFFF"/>
        <w:spacing w:before="180" w:line="270" w:lineRule="atLeast"/>
        <w:jc w:val="both"/>
      </w:pPr>
      <w:r w:rsidRPr="002428F4">
        <w:rPr>
          <w:b/>
          <w:bCs/>
          <w:color w:val="0070C0"/>
          <w:sz w:val="20"/>
          <w:szCs w:val="20"/>
          <w:u w:val="single"/>
        </w:rPr>
        <w:t>БИОЛОГИЧЕСКОЕ ОРУЖИЕ</w:t>
      </w:r>
      <w:r w:rsidRPr="002428F4">
        <w:rPr>
          <w:color w:val="0070C0"/>
        </w:rPr>
        <w:t> </w:t>
      </w:r>
      <w:r w:rsidRPr="002428F4">
        <w:rPr>
          <w:b/>
          <w:color w:val="0070C0"/>
        </w:rPr>
        <w:t>(БО</w:t>
      </w:r>
      <w:r w:rsidRPr="00BB2043">
        <w:rPr>
          <w:color w:val="000000"/>
        </w:rPr>
        <w:t>) – это оружие, поражающее действие которого основано на использовании болезнетворных микроорганизмов, способных вызывать массовые заболевания и гибель людей, животных и растений.</w:t>
      </w:r>
      <w:r w:rsidRPr="00BB2043">
        <w:t xml:space="preserve"> В качестве биологических средств противник может использовать возбудителей различных инфекционных заболеваний: </w:t>
      </w:r>
      <w:r w:rsidRPr="00BB2043">
        <w:rPr>
          <w:i/>
        </w:rPr>
        <w:t>чумы, сибирской язвы, бруцеллеза, сапа, туляремии, холеры, желтой и других видов лихорадки</w:t>
      </w:r>
      <w:proofErr w:type="gramStart"/>
      <w:r w:rsidRPr="00BB2043">
        <w:rPr>
          <w:i/>
        </w:rPr>
        <w:t>..</w:t>
      </w:r>
      <w:proofErr w:type="gramEnd"/>
    </w:p>
    <w:p w:rsidR="00BB2043" w:rsidRPr="00BB2043" w:rsidRDefault="00BB2043" w:rsidP="00BB2043">
      <w:pPr>
        <w:shd w:val="clear" w:color="auto" w:fill="FFFFFF"/>
        <w:spacing w:before="180" w:line="270" w:lineRule="atLeast"/>
        <w:jc w:val="both"/>
      </w:pPr>
      <w:r w:rsidRPr="00BB2043">
        <w:t xml:space="preserve">Для предотвращения распространения инфекционных заболеваний среди населения в очаге поражения проводится комплекс противоэпидемических и санитарно-гигиенических мероприятий: экстренная </w:t>
      </w:r>
      <w:r w:rsidRPr="00BB2043">
        <w:rPr>
          <w:u w:val="single"/>
        </w:rPr>
        <w:t>профилактика;</w:t>
      </w:r>
      <w:r w:rsidRPr="00BB2043">
        <w:t xml:space="preserve"> </w:t>
      </w:r>
      <w:r w:rsidRPr="00BB2043">
        <w:rPr>
          <w:u w:val="single"/>
        </w:rPr>
        <w:t>обсервация и карантин</w:t>
      </w:r>
      <w:r w:rsidRPr="00BB2043">
        <w:t xml:space="preserve">; </w:t>
      </w:r>
      <w:r w:rsidRPr="00BB2043">
        <w:rPr>
          <w:u w:val="single"/>
        </w:rPr>
        <w:t>санитарная обработка населения</w:t>
      </w:r>
      <w:r w:rsidRPr="00BB2043">
        <w:t xml:space="preserve">; </w:t>
      </w:r>
      <w:r w:rsidRPr="00BB2043">
        <w:rPr>
          <w:u w:val="single"/>
        </w:rPr>
        <w:t>дезинфекция различных зараженных объектов</w:t>
      </w:r>
      <w:r w:rsidRPr="00BB2043">
        <w:t>. При необходимости уничтожают насекомых, клещей и грызунов (дезинсекция, дератизация).</w:t>
      </w:r>
    </w:p>
    <w:p w:rsidR="00BB2043" w:rsidRPr="00BB2043" w:rsidRDefault="00BB2043" w:rsidP="00BB2043">
      <w:pPr>
        <w:spacing w:before="100" w:beforeAutospacing="1" w:after="100" w:afterAutospacing="1"/>
        <w:jc w:val="both"/>
        <w:rPr>
          <w:b/>
        </w:rPr>
      </w:pPr>
      <w:r w:rsidRPr="002428F4">
        <w:rPr>
          <w:b/>
          <w:color w:val="0070C0"/>
          <w:sz w:val="20"/>
          <w:szCs w:val="20"/>
        </w:rPr>
        <w:t>ХИМИЧЕСКОЕ ОРУЖИЕ</w:t>
      </w:r>
      <w:r w:rsidRPr="002428F4">
        <w:rPr>
          <w:color w:val="0070C0"/>
        </w:rPr>
        <w:t xml:space="preserve"> – </w:t>
      </w:r>
      <w:r w:rsidRPr="00BB2043">
        <w:t xml:space="preserve">это оружие, поражающее действие которого основано на использовании боевых токсичных (ядовитых) химических веществ </w:t>
      </w:r>
      <w:r w:rsidRPr="00BB2043">
        <w:rPr>
          <w:b/>
        </w:rPr>
        <w:t>(БТХВ).</w:t>
      </w:r>
      <w:r w:rsidRPr="00BB2043">
        <w:t xml:space="preserve"> Продолжительность действия БТХВ обусловлена их стойкостью, то есть способностью длительно заражать местность и находящиеся на ней различные объекты. Зараженная техника и местность представляют опасность как из</w:t>
      </w:r>
      <w:r w:rsidRPr="00BB2043">
        <w:noBreakHyphen/>
        <w:t>за возможности поражения при контакте с ними,  так и за счет вдыхания выделяющихся  паров БТХВ.  Возникает необходимость защиты от БТХВ не только в момент применения,  но и в течение значительного (иногда нескольких часов, суток) времени после применения противником.</w:t>
      </w:r>
    </w:p>
    <w:p w:rsidR="00BB2043" w:rsidRPr="00BB2043" w:rsidRDefault="00BB2043" w:rsidP="00BB2043">
      <w:pPr>
        <w:rPr>
          <w:b/>
          <w:bCs/>
          <w:color w:val="0E0E0F"/>
        </w:rPr>
      </w:pPr>
    </w:p>
    <w:p w:rsidR="00BB2043" w:rsidRPr="00BB2043" w:rsidRDefault="00BB2043" w:rsidP="00BB2043">
      <w:pPr>
        <w:shd w:val="clear" w:color="auto" w:fill="FFFFFF"/>
        <w:rPr>
          <w:color w:val="000000"/>
        </w:rPr>
      </w:pPr>
      <w:r w:rsidRPr="002428F4">
        <w:rPr>
          <w:b/>
          <w:color w:val="0070C0"/>
          <w:sz w:val="20"/>
          <w:szCs w:val="20"/>
          <w:u w:val="single"/>
        </w:rPr>
        <w:t>ЗАЩИТА ОТ ОРУЖИЯ МАССОВОГО ПОРАЖЕНИЯ</w:t>
      </w:r>
      <w:r w:rsidRPr="00BB2043">
        <w:rPr>
          <w:b/>
          <w:color w:val="000000"/>
        </w:rPr>
        <w:t>:</w:t>
      </w:r>
      <w:r w:rsidRPr="00BB2043">
        <w:rPr>
          <w:color w:val="000000"/>
        </w:rPr>
        <w:t>   комплекс организационных, инженерных,      медицинских и других специальных мер, направленных на предотвращение или        ослабление поражающего действия ОМП. К числу таких мер относятся: </w:t>
      </w:r>
    </w:p>
    <w:p w:rsidR="00BB2043" w:rsidRPr="00BB2043" w:rsidRDefault="00BB2043" w:rsidP="00BB2043">
      <w:pPr>
        <w:numPr>
          <w:ilvl w:val="0"/>
          <w:numId w:val="13"/>
        </w:numPr>
        <w:shd w:val="clear" w:color="auto" w:fill="FFFFFF"/>
        <w:rPr>
          <w:i/>
          <w:color w:val="000000"/>
        </w:rPr>
      </w:pPr>
      <w:r w:rsidRPr="00BB2043">
        <w:rPr>
          <w:i/>
          <w:color w:val="000000"/>
        </w:rPr>
        <w:t>подготовка защитных сооружений и обеспечение людей индивидуальными средствами защиты; </w:t>
      </w:r>
    </w:p>
    <w:p w:rsidR="00BB2043" w:rsidRPr="00BB2043" w:rsidRDefault="00BB2043" w:rsidP="00BB2043">
      <w:pPr>
        <w:numPr>
          <w:ilvl w:val="0"/>
          <w:numId w:val="13"/>
        </w:numPr>
        <w:shd w:val="clear" w:color="auto" w:fill="FFFFFF"/>
        <w:rPr>
          <w:i/>
          <w:color w:val="000000"/>
        </w:rPr>
      </w:pPr>
      <w:r w:rsidRPr="00BB2043">
        <w:rPr>
          <w:i/>
          <w:color w:val="000000"/>
        </w:rPr>
        <w:t>оповещение населения об угрозе нападения с применением ОМП; </w:t>
      </w:r>
    </w:p>
    <w:p w:rsidR="00BB2043" w:rsidRPr="00BB2043" w:rsidRDefault="00BB2043" w:rsidP="00BB2043">
      <w:pPr>
        <w:numPr>
          <w:ilvl w:val="0"/>
          <w:numId w:val="13"/>
        </w:numPr>
        <w:shd w:val="clear" w:color="auto" w:fill="FFFFFF"/>
        <w:rPr>
          <w:i/>
          <w:color w:val="000000"/>
        </w:rPr>
      </w:pPr>
      <w:r w:rsidRPr="00BB2043">
        <w:rPr>
          <w:i/>
          <w:color w:val="000000"/>
        </w:rPr>
        <w:t>вывод населения из крупных городов в загородную зону (эвакуация); </w:t>
      </w:r>
    </w:p>
    <w:p w:rsidR="00BB2043" w:rsidRPr="00BB2043" w:rsidRDefault="00BB2043" w:rsidP="00BB2043">
      <w:pPr>
        <w:numPr>
          <w:ilvl w:val="0"/>
          <w:numId w:val="13"/>
        </w:numPr>
        <w:shd w:val="clear" w:color="auto" w:fill="FFFFFF"/>
        <w:rPr>
          <w:i/>
          <w:color w:val="000000"/>
        </w:rPr>
      </w:pPr>
      <w:r w:rsidRPr="00BB2043">
        <w:rPr>
          <w:i/>
          <w:color w:val="000000"/>
        </w:rPr>
        <w:t>организация спасательных и неотложных аварийно-восстановительных работ в очагах поражения </w:t>
      </w:r>
    </w:p>
    <w:p w:rsidR="00BB2043" w:rsidRPr="00BB2043" w:rsidRDefault="00BB2043" w:rsidP="00BB2043">
      <w:pPr>
        <w:numPr>
          <w:ilvl w:val="0"/>
          <w:numId w:val="13"/>
        </w:numPr>
        <w:shd w:val="clear" w:color="auto" w:fill="FFFFFF"/>
        <w:rPr>
          <w:i/>
          <w:color w:val="000000"/>
        </w:rPr>
      </w:pPr>
      <w:r w:rsidRPr="00BB2043">
        <w:rPr>
          <w:i/>
          <w:color w:val="000000"/>
        </w:rPr>
        <w:t>оказание медицинской помощи пострадавшим; </w:t>
      </w:r>
    </w:p>
    <w:p w:rsidR="00BB2043" w:rsidRPr="00BB2043" w:rsidRDefault="00BB2043" w:rsidP="00BB2043">
      <w:pPr>
        <w:numPr>
          <w:ilvl w:val="0"/>
          <w:numId w:val="13"/>
        </w:numPr>
        <w:shd w:val="clear" w:color="auto" w:fill="FFFFFF"/>
        <w:rPr>
          <w:i/>
          <w:color w:val="000000"/>
        </w:rPr>
      </w:pPr>
      <w:r w:rsidRPr="00BB2043">
        <w:rPr>
          <w:i/>
          <w:color w:val="000000"/>
        </w:rPr>
        <w:t>радиационное, химическое и биологическое наблюдение и </w:t>
      </w:r>
      <w:proofErr w:type="gramStart"/>
      <w:r w:rsidRPr="00BB2043">
        <w:rPr>
          <w:i/>
          <w:color w:val="000000"/>
        </w:rPr>
        <w:t>контроль за</w:t>
      </w:r>
      <w:proofErr w:type="gramEnd"/>
      <w:r w:rsidRPr="00BB2043">
        <w:rPr>
          <w:i/>
          <w:color w:val="000000"/>
        </w:rPr>
        <w:t xml:space="preserve">                               заражением природной среды, продовольствия, питьевой воды.</w:t>
      </w:r>
    </w:p>
    <w:p w:rsidR="00BB2043" w:rsidRPr="00BB2043" w:rsidRDefault="00BB2043" w:rsidP="00BB2043"/>
    <w:p w:rsidR="00BB2043" w:rsidRPr="002428F4" w:rsidRDefault="00BB2043" w:rsidP="00BB2043">
      <w:pPr>
        <w:rPr>
          <w:b/>
          <w:bCs/>
          <w:color w:val="C00000"/>
        </w:rPr>
      </w:pPr>
      <w:r w:rsidRPr="002428F4">
        <w:rPr>
          <w:b/>
          <w:bCs/>
          <w:color w:val="C00000"/>
        </w:rPr>
        <w:t xml:space="preserve">                            СРЕДСТВА ИНДИВИДУАЛЬНОЙ ЗАЩИТЫ</w:t>
      </w:r>
    </w:p>
    <w:p w:rsidR="00BB2043" w:rsidRPr="00BB2043" w:rsidRDefault="00BB2043" w:rsidP="00BB2043">
      <w:pPr>
        <w:rPr>
          <w:b/>
          <w:bCs/>
          <w:color w:val="0E0E0F"/>
        </w:rPr>
      </w:pPr>
    </w:p>
    <w:p w:rsidR="00BB2043" w:rsidRPr="00BB2043" w:rsidRDefault="00BB2043" w:rsidP="00BB2043">
      <w:pPr>
        <w:shd w:val="clear" w:color="auto" w:fill="FFFFFF"/>
        <w:jc w:val="both"/>
        <w:rPr>
          <w:rFonts w:ascii="Calibri" w:hAnsi="Calibri" w:cs="Calibri"/>
          <w:color w:val="000000"/>
        </w:rPr>
      </w:pPr>
      <w:r w:rsidRPr="00BB2043">
        <w:rPr>
          <w:color w:val="000000"/>
        </w:rPr>
        <w:t xml:space="preserve">Наиболее надёжным средством защиты органов дыхания людей являются </w:t>
      </w:r>
      <w:r w:rsidRPr="00BB2043">
        <w:rPr>
          <w:b/>
          <w:color w:val="000000"/>
        </w:rPr>
        <w:t>противогазы</w:t>
      </w:r>
      <w:r w:rsidRPr="00BB2043">
        <w:rPr>
          <w:color w:val="000000"/>
        </w:rPr>
        <w:t xml:space="preserve">. Они предназначены для защиты органов дыхания, лица и глаз человека от вредных примесей, находящихся в воздухе. По принципу действия все противогазы подразделяются </w:t>
      </w:r>
      <w:proofErr w:type="gramStart"/>
      <w:r w:rsidRPr="00BB2043">
        <w:rPr>
          <w:color w:val="000000"/>
        </w:rPr>
        <w:t>на</w:t>
      </w:r>
      <w:proofErr w:type="gramEnd"/>
      <w:r w:rsidRPr="00BB2043">
        <w:rPr>
          <w:color w:val="000000"/>
        </w:rPr>
        <w:t xml:space="preserve"> фильтрующие и изолирующие.</w:t>
      </w:r>
    </w:p>
    <w:p w:rsidR="00BB2043" w:rsidRPr="00BB2043" w:rsidRDefault="00BB2043" w:rsidP="00BB2043">
      <w:pPr>
        <w:shd w:val="clear" w:color="auto" w:fill="FFFFFF"/>
        <w:jc w:val="both"/>
        <w:rPr>
          <w:color w:val="333333"/>
        </w:rPr>
      </w:pPr>
      <w:r w:rsidRPr="002428F4">
        <w:rPr>
          <w:b/>
          <w:bCs/>
          <w:color w:val="0070C0"/>
          <w:u w:val="single"/>
        </w:rPr>
        <w:t>Фильтрующие противогазы</w:t>
      </w:r>
      <w:r w:rsidRPr="002428F4">
        <w:rPr>
          <w:color w:val="0070C0"/>
        </w:rPr>
        <w:t> </w:t>
      </w:r>
      <w:r w:rsidRPr="00BB2043">
        <w:rPr>
          <w:color w:val="000000"/>
        </w:rPr>
        <w:t>являются основным средством индивидуальной защиты органов дыхания. Принцип их защитного действия основан на предварительном очищении (фильтрации) вдыхаемого человеком воздуха через фильтры от различных вредных примесей.</w:t>
      </w:r>
      <w:r w:rsidRPr="00BB2043">
        <w:rPr>
          <w:b/>
          <w:bCs/>
          <w:color w:val="333333"/>
        </w:rPr>
        <w:t xml:space="preserve"> </w:t>
      </w:r>
      <w:r w:rsidRPr="00BB2043">
        <w:rPr>
          <w:color w:val="333333"/>
        </w:rPr>
        <w:t xml:space="preserve">За очистку воздуха, </w:t>
      </w:r>
      <w:proofErr w:type="spellStart"/>
      <w:r w:rsidRPr="00BB2043">
        <w:rPr>
          <w:color w:val="333333"/>
        </w:rPr>
        <w:t>поступаемого</w:t>
      </w:r>
      <w:proofErr w:type="spellEnd"/>
      <w:r w:rsidRPr="00BB2043">
        <w:rPr>
          <w:color w:val="333333"/>
        </w:rPr>
        <w:t xml:space="preserve"> в </w:t>
      </w:r>
      <w:proofErr w:type="spellStart"/>
      <w:r w:rsidRPr="00BB2043">
        <w:rPr>
          <w:color w:val="333333"/>
        </w:rPr>
        <w:t>подмасочное</w:t>
      </w:r>
      <w:proofErr w:type="spellEnd"/>
      <w:r w:rsidRPr="00BB2043">
        <w:rPr>
          <w:color w:val="333333"/>
        </w:rPr>
        <w:t xml:space="preserve"> пространство, отвечает фильтрующе-поглощающая коробка (фильтр), в состав которой входит поглощающий слой активного угля и </w:t>
      </w:r>
      <w:proofErr w:type="spellStart"/>
      <w:r w:rsidRPr="00BB2043">
        <w:rPr>
          <w:color w:val="333333"/>
        </w:rPr>
        <w:t>противоаэрозольный</w:t>
      </w:r>
      <w:proofErr w:type="spellEnd"/>
      <w:r w:rsidRPr="00BB2043">
        <w:rPr>
          <w:color w:val="333333"/>
        </w:rPr>
        <w:t xml:space="preserve"> фильтр. </w:t>
      </w:r>
    </w:p>
    <w:p w:rsidR="00BB2043" w:rsidRPr="00BB2043" w:rsidRDefault="00BB2043" w:rsidP="00BB2043">
      <w:pPr>
        <w:shd w:val="clear" w:color="auto" w:fill="FFFFFF"/>
        <w:jc w:val="both"/>
        <w:rPr>
          <w:color w:val="333333"/>
        </w:rPr>
      </w:pPr>
      <w:r w:rsidRPr="00BB2043">
        <w:rPr>
          <w:b/>
          <w:bCs/>
          <w:color w:val="333333"/>
        </w:rPr>
        <w:t>Для очистки воздуха от газов и паров используется химический процесс адсорбции</w:t>
      </w:r>
      <w:r w:rsidRPr="00BB2043">
        <w:rPr>
          <w:color w:val="333333"/>
        </w:rPr>
        <w:t xml:space="preserve">, смысл которого заключается в поглощении вредных примесей поверхностью твёрдого тела.  </w:t>
      </w:r>
      <w:r w:rsidRPr="00BB2043">
        <w:rPr>
          <w:color w:val="000000"/>
        </w:rPr>
        <w:t xml:space="preserve"> В настоящее время в системе гражданской обороны для взрослого населения используются фильтрующие </w:t>
      </w:r>
      <w:r w:rsidRPr="00BB2043">
        <w:rPr>
          <w:b/>
          <w:bCs/>
          <w:color w:val="000000"/>
        </w:rPr>
        <w:t>противогазы </w:t>
      </w:r>
      <w:r w:rsidRPr="00BB2043">
        <w:rPr>
          <w:b/>
          <w:color w:val="000000"/>
        </w:rPr>
        <w:t>ГП-7</w:t>
      </w:r>
      <w:r w:rsidRPr="00BB2043">
        <w:rPr>
          <w:color w:val="000000"/>
        </w:rPr>
        <w:t>, </w:t>
      </w:r>
      <w:r w:rsidRPr="00BB2043">
        <w:rPr>
          <w:b/>
          <w:bCs/>
          <w:color w:val="000000"/>
        </w:rPr>
        <w:t>ГП-5</w:t>
      </w:r>
      <w:r w:rsidRPr="00BB2043">
        <w:rPr>
          <w:color w:val="000000"/>
        </w:rPr>
        <w:t xml:space="preserve">, </w:t>
      </w:r>
      <w:r w:rsidRPr="00BB2043">
        <w:rPr>
          <w:b/>
          <w:color w:val="000000"/>
        </w:rPr>
        <w:t>ГП-5м</w:t>
      </w:r>
      <w:r w:rsidRPr="00BB2043">
        <w:rPr>
          <w:color w:val="000000"/>
        </w:rPr>
        <w:t xml:space="preserve"> и </w:t>
      </w:r>
      <w:r w:rsidRPr="00BB2043">
        <w:rPr>
          <w:b/>
          <w:color w:val="000000"/>
        </w:rPr>
        <w:t>ГП-4у</w:t>
      </w:r>
    </w:p>
    <w:p w:rsidR="00BB2043" w:rsidRPr="00BB2043" w:rsidRDefault="00BB2043" w:rsidP="00BB2043">
      <w:pPr>
        <w:shd w:val="clear" w:color="auto" w:fill="FFFFFF"/>
        <w:jc w:val="both"/>
        <w:rPr>
          <w:rFonts w:ascii="Calibri" w:hAnsi="Calibri" w:cs="Calibri"/>
          <w:noProof/>
          <w:color w:val="000000"/>
          <w:bdr w:val="single" w:sz="2" w:space="0" w:color="000000" w:frame="1"/>
        </w:rPr>
      </w:pPr>
    </w:p>
    <w:p w:rsidR="00BB2043" w:rsidRPr="00BB2043" w:rsidRDefault="00BB2043" w:rsidP="00BB2043">
      <w:pPr>
        <w:shd w:val="clear" w:color="auto" w:fill="FFFFFF"/>
        <w:jc w:val="both"/>
        <w:rPr>
          <w:color w:val="333333"/>
        </w:rPr>
      </w:pPr>
      <w:r w:rsidRPr="002428F4">
        <w:rPr>
          <w:b/>
          <w:bCs/>
          <w:color w:val="0070C0"/>
          <w:u w:val="single"/>
        </w:rPr>
        <w:t>Изолирующие противогазы</w:t>
      </w:r>
      <w:r w:rsidRPr="002428F4">
        <w:rPr>
          <w:i/>
          <w:iCs/>
          <w:color w:val="0070C0"/>
        </w:rPr>
        <w:t> </w:t>
      </w:r>
      <w:r w:rsidRPr="00BB2043">
        <w:rPr>
          <w:color w:val="000000"/>
        </w:rPr>
        <w:t>(</w:t>
      </w:r>
      <w:r w:rsidRPr="00BB2043">
        <w:rPr>
          <w:b/>
          <w:bCs/>
          <w:color w:val="000000"/>
        </w:rPr>
        <w:t>ИП-4М</w:t>
      </w:r>
      <w:r w:rsidRPr="00BB2043">
        <w:rPr>
          <w:color w:val="000000"/>
        </w:rPr>
        <w:t>, </w:t>
      </w:r>
      <w:r w:rsidRPr="00BB2043">
        <w:rPr>
          <w:b/>
          <w:bCs/>
          <w:color w:val="000000"/>
        </w:rPr>
        <w:t>ИП-4МК, </w:t>
      </w:r>
      <w:r w:rsidRPr="00BB2043">
        <w:rPr>
          <w:color w:val="000000"/>
        </w:rPr>
        <w:t xml:space="preserve">….) являются специальными средствами защиты органов дыхания, глаз, кожи лица от всех вредных примесей, содержащихся в воздухе. Их используют в том случае, когда фильтрующие противогазы не обеспечивают такую защиту, а также в условиях недостатка кислорода в воздухе. </w:t>
      </w:r>
      <w:r w:rsidRPr="00BB2043">
        <w:rPr>
          <w:color w:val="333333"/>
        </w:rPr>
        <w:t>Принцип действия изолирующего противогаза основан на </w:t>
      </w:r>
      <w:r w:rsidRPr="00BB2043">
        <w:rPr>
          <w:b/>
          <w:bCs/>
          <w:color w:val="333333"/>
        </w:rPr>
        <w:t>обеспечении человека чистым воздухом, а не очищенным</w:t>
      </w:r>
      <w:r w:rsidRPr="00BB2043">
        <w:rPr>
          <w:color w:val="333333"/>
        </w:rPr>
        <w:t>, то есть без его контакта с загрязнённой окружающей средой.   Выдыхаемый воздух поступает в </w:t>
      </w:r>
      <w:r w:rsidRPr="00BB2043">
        <w:rPr>
          <w:b/>
          <w:bCs/>
          <w:color w:val="333333"/>
        </w:rPr>
        <w:t>регенеративный патрон</w:t>
      </w:r>
      <w:r w:rsidRPr="00BB2043">
        <w:rPr>
          <w:color w:val="333333"/>
        </w:rPr>
        <w:t>, где очищается от углекислого газа и паров воды, выдыхаемых человеком, и там же обогащается кислородом, поступающим из кислородного баллона</w:t>
      </w:r>
      <w:proofErr w:type="gramStart"/>
      <w:r w:rsidRPr="00BB2043">
        <w:rPr>
          <w:color w:val="333333"/>
        </w:rPr>
        <w:t xml:space="preserve"> И</w:t>
      </w:r>
      <w:proofErr w:type="gramEnd"/>
      <w:r w:rsidRPr="00BB2043">
        <w:rPr>
          <w:color w:val="333333"/>
        </w:rPr>
        <w:t>з </w:t>
      </w:r>
      <w:r w:rsidRPr="00BB2043">
        <w:rPr>
          <w:b/>
          <w:bCs/>
          <w:color w:val="333333"/>
        </w:rPr>
        <w:t>дыхательного мешка</w:t>
      </w:r>
      <w:r w:rsidRPr="00BB2043">
        <w:rPr>
          <w:color w:val="333333"/>
        </w:rPr>
        <w:t> воздух поступает в клапаны вдоха, а затем и в органы дыхания. Избыток газовой смеси выпускается через клапан избыточного давления.</w:t>
      </w:r>
    </w:p>
    <w:p w:rsidR="00BB2043" w:rsidRPr="002428F4" w:rsidRDefault="00BB2043" w:rsidP="00BB2043">
      <w:pPr>
        <w:shd w:val="clear" w:color="auto" w:fill="FFFFFF"/>
        <w:jc w:val="both"/>
        <w:rPr>
          <w:color w:val="0070C0"/>
        </w:rPr>
      </w:pPr>
    </w:p>
    <w:p w:rsidR="00BB2043" w:rsidRPr="002428F4" w:rsidRDefault="00BB2043" w:rsidP="00BB2043">
      <w:pPr>
        <w:shd w:val="clear" w:color="auto" w:fill="FFFFFF"/>
        <w:rPr>
          <w:b/>
          <w:color w:val="0070C0"/>
        </w:rPr>
      </w:pPr>
      <w:r w:rsidRPr="002428F4">
        <w:rPr>
          <w:b/>
          <w:color w:val="0070C0"/>
        </w:rPr>
        <w:t>Ватно-марлевая повязка</w:t>
      </w:r>
    </w:p>
    <w:p w:rsidR="00BB2043" w:rsidRPr="00BB2043" w:rsidRDefault="00BB2043" w:rsidP="00BB2043">
      <w:pPr>
        <w:shd w:val="clear" w:color="auto" w:fill="FFFFFF"/>
        <w:rPr>
          <w:rFonts w:ascii="Arial" w:hAnsi="Arial" w:cs="Arial"/>
          <w:color w:val="4F4F4F"/>
        </w:rPr>
      </w:pPr>
      <w:r w:rsidRPr="00BB2043">
        <w:rPr>
          <w:b/>
          <w:color w:val="0E0E0F"/>
        </w:rPr>
        <w:t>Используют:</w:t>
      </w:r>
    </w:p>
    <w:p w:rsidR="00BB2043" w:rsidRPr="00BB2043" w:rsidRDefault="00BB2043" w:rsidP="00BB2043">
      <w:pPr>
        <w:numPr>
          <w:ilvl w:val="0"/>
          <w:numId w:val="15"/>
        </w:numPr>
        <w:shd w:val="clear" w:color="auto" w:fill="FFFFFF"/>
        <w:spacing w:after="150"/>
        <w:rPr>
          <w:i/>
        </w:rPr>
      </w:pPr>
      <w:r w:rsidRPr="00BB2043">
        <w:rPr>
          <w:i/>
        </w:rPr>
        <w:t>для защиты от болезней, передающихся воздушно-капельным путем (грипп, дифтерия, коклюш).</w:t>
      </w:r>
    </w:p>
    <w:p w:rsidR="00BB2043" w:rsidRPr="00BB2043" w:rsidRDefault="00BB2043" w:rsidP="00BB2043">
      <w:pPr>
        <w:numPr>
          <w:ilvl w:val="0"/>
          <w:numId w:val="15"/>
        </w:numPr>
        <w:shd w:val="clear" w:color="auto" w:fill="FFFFFF"/>
        <w:spacing w:after="150"/>
        <w:rPr>
          <w:i/>
        </w:rPr>
      </w:pPr>
      <w:r w:rsidRPr="00BB2043">
        <w:rPr>
          <w:i/>
        </w:rPr>
        <w:t>при проведении хирургических операций.</w:t>
      </w:r>
    </w:p>
    <w:p w:rsidR="00BB2043" w:rsidRPr="00BB2043" w:rsidRDefault="00BB2043" w:rsidP="00BB2043">
      <w:pPr>
        <w:numPr>
          <w:ilvl w:val="0"/>
          <w:numId w:val="15"/>
        </w:numPr>
        <w:shd w:val="clear" w:color="auto" w:fill="FFFFFF"/>
        <w:spacing w:after="150"/>
        <w:rPr>
          <w:i/>
        </w:rPr>
      </w:pPr>
      <w:r w:rsidRPr="00BB2043">
        <w:rPr>
          <w:i/>
        </w:rPr>
        <w:t>При высоком содержании в воздухе пыли, дыма, смога. Марлевое изделие следует увлажнить водой.</w:t>
      </w:r>
    </w:p>
    <w:p w:rsidR="00BB2043" w:rsidRPr="00BB2043" w:rsidRDefault="00BB2043" w:rsidP="00BB2043">
      <w:pPr>
        <w:numPr>
          <w:ilvl w:val="0"/>
          <w:numId w:val="15"/>
        </w:numPr>
        <w:shd w:val="clear" w:color="auto" w:fill="FFFFFF"/>
        <w:spacing w:after="150"/>
        <w:rPr>
          <w:i/>
        </w:rPr>
      </w:pPr>
      <w:r w:rsidRPr="00BB2043">
        <w:rPr>
          <w:i/>
        </w:rPr>
        <w:t>при пожаре поможет защититься от ядовитых продуктов сгорания и дыма на некоторое время.</w:t>
      </w:r>
    </w:p>
    <w:p w:rsidR="00BB2043" w:rsidRPr="00BB2043" w:rsidRDefault="00BB2043" w:rsidP="00BB2043">
      <w:pPr>
        <w:numPr>
          <w:ilvl w:val="0"/>
          <w:numId w:val="15"/>
        </w:numPr>
        <w:shd w:val="clear" w:color="auto" w:fill="FFFFFF"/>
        <w:spacing w:after="150"/>
        <w:rPr>
          <w:i/>
        </w:rPr>
      </w:pPr>
      <w:r w:rsidRPr="00BB2043">
        <w:rPr>
          <w:i/>
        </w:rPr>
        <w:t>при бактериологической атаке, когда идет распыление ядовитых газов.</w:t>
      </w:r>
    </w:p>
    <w:p w:rsidR="00BB2043" w:rsidRPr="00BB2043" w:rsidRDefault="00BB2043" w:rsidP="00BB2043">
      <w:pPr>
        <w:numPr>
          <w:ilvl w:val="0"/>
          <w:numId w:val="15"/>
        </w:numPr>
        <w:shd w:val="clear" w:color="auto" w:fill="FFFFFF"/>
        <w:spacing w:after="150"/>
        <w:rPr>
          <w:i/>
        </w:rPr>
      </w:pPr>
      <w:r w:rsidRPr="00BB2043">
        <w:rPr>
          <w:i/>
        </w:rPr>
        <w:t>при аварии на атомной станции средство защиты сможет обеспечить фильтрацию радиоактивной пыли.</w:t>
      </w:r>
    </w:p>
    <w:p w:rsidR="00BB2043" w:rsidRPr="00BB2043" w:rsidRDefault="00BB2043" w:rsidP="00BB2043">
      <w:pPr>
        <w:numPr>
          <w:ilvl w:val="0"/>
          <w:numId w:val="15"/>
        </w:numPr>
        <w:shd w:val="clear" w:color="auto" w:fill="FFFFFF"/>
        <w:spacing w:after="150"/>
        <w:rPr>
          <w:i/>
        </w:rPr>
      </w:pPr>
      <w:r w:rsidRPr="00BB2043">
        <w:rPr>
          <w:i/>
        </w:rPr>
        <w:t xml:space="preserve"> заражение воздушной среды парами аммиака или хлора.</w:t>
      </w:r>
    </w:p>
    <w:p w:rsidR="00BB2043" w:rsidRPr="00BB2043" w:rsidRDefault="00BB2043" w:rsidP="00BB2043">
      <w:pPr>
        <w:shd w:val="clear" w:color="auto" w:fill="FFFFFF"/>
        <w:rPr>
          <w:i/>
          <w:iCs/>
        </w:rPr>
      </w:pPr>
      <w:r w:rsidRPr="00BB2043">
        <w:rPr>
          <w:i/>
          <w:iCs/>
        </w:rPr>
        <w:t>Изделие можно носить 3-4 часа, после чего его утилизируют. Если повязка использовалась для защиты от аммиака или хлора, то её необходимо сжечь.</w:t>
      </w:r>
    </w:p>
    <w:p w:rsidR="00BB2043" w:rsidRPr="00BB2043" w:rsidRDefault="00BB2043" w:rsidP="00BB2043">
      <w:pPr>
        <w:shd w:val="clear" w:color="auto" w:fill="FFFFFF"/>
        <w:rPr>
          <w:i/>
          <w:iCs/>
        </w:rPr>
      </w:pPr>
    </w:p>
    <w:p w:rsidR="00BB2043" w:rsidRPr="00BB2043" w:rsidRDefault="00BB2043" w:rsidP="00BB2043">
      <w:pPr>
        <w:shd w:val="clear" w:color="auto" w:fill="FFFFFF"/>
        <w:jc w:val="both"/>
        <w:rPr>
          <w:color w:val="333333"/>
        </w:rPr>
      </w:pPr>
      <w:proofErr w:type="spellStart"/>
      <w:r w:rsidRPr="002428F4">
        <w:rPr>
          <w:b/>
          <w:color w:val="0070C0"/>
        </w:rPr>
        <w:t>Противопыльный</w:t>
      </w:r>
      <w:proofErr w:type="spellEnd"/>
      <w:r w:rsidRPr="002428F4">
        <w:rPr>
          <w:b/>
          <w:color w:val="0070C0"/>
        </w:rPr>
        <w:t xml:space="preserve"> респиратор</w:t>
      </w:r>
      <w:r w:rsidRPr="002428F4">
        <w:rPr>
          <w:color w:val="0070C0"/>
        </w:rPr>
        <w:t xml:space="preserve"> </w:t>
      </w:r>
      <w:r w:rsidRPr="002428F4">
        <w:rPr>
          <w:b/>
          <w:color w:val="0070C0"/>
        </w:rPr>
        <w:t>Р-2</w:t>
      </w:r>
      <w:r w:rsidRPr="002428F4">
        <w:rPr>
          <w:color w:val="0070C0"/>
        </w:rPr>
        <w:t xml:space="preserve"> </w:t>
      </w:r>
      <w:r w:rsidRPr="00BB2043">
        <w:rPr>
          <w:color w:val="0E0E0F"/>
        </w:rPr>
        <w:t xml:space="preserve">промышленного изготовления. Он представляет собой полумаску, которая очищает вдыхаемый воздух от радиоактивных осадков и в определенной степени — от бактериальных средств. </w:t>
      </w:r>
    </w:p>
    <w:p w:rsidR="00BB2043" w:rsidRPr="00BB2043" w:rsidRDefault="00BB2043" w:rsidP="00BB2043">
      <w:pPr>
        <w:shd w:val="clear" w:color="auto" w:fill="FFFFFF"/>
        <w:jc w:val="both"/>
        <w:rPr>
          <w:b/>
          <w:color w:val="000000"/>
        </w:rPr>
      </w:pPr>
      <w:r w:rsidRPr="00BB2043">
        <w:rPr>
          <w:noProof/>
        </w:rPr>
        <w:lastRenderedPageBreak/>
        <w:drawing>
          <wp:anchor distT="0" distB="0" distL="114300" distR="114300" simplePos="0" relativeHeight="251670528" behindDoc="0" locked="0" layoutInCell="1" allowOverlap="1" wp14:anchorId="4E20E875" wp14:editId="5F82B50E">
            <wp:simplePos x="0" y="0"/>
            <wp:positionH relativeFrom="column">
              <wp:posOffset>-123825</wp:posOffset>
            </wp:positionH>
            <wp:positionV relativeFrom="paragraph">
              <wp:posOffset>124460</wp:posOffset>
            </wp:positionV>
            <wp:extent cx="5655945" cy="3208655"/>
            <wp:effectExtent l="0" t="0" r="1905" b="0"/>
            <wp:wrapSquare wrapText="bothSides"/>
            <wp:docPr id="7" name="Рисунок 7"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5945" cy="3208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jc w:val="both"/>
        <w:rPr>
          <w:b/>
          <w:color w:val="000000"/>
        </w:rPr>
      </w:pPr>
    </w:p>
    <w:p w:rsidR="00BB2043" w:rsidRPr="00BB2043" w:rsidRDefault="00BB2043" w:rsidP="00BB2043">
      <w:pPr>
        <w:shd w:val="clear" w:color="auto" w:fill="FFFFFF"/>
        <w:spacing w:before="100" w:beforeAutospacing="1" w:after="100" w:afterAutospacing="1"/>
        <w:rPr>
          <w:color w:val="000000"/>
          <w:sz w:val="27"/>
          <w:szCs w:val="27"/>
        </w:rPr>
      </w:pPr>
    </w:p>
    <w:p w:rsidR="00BB2043" w:rsidRPr="00BB2043" w:rsidRDefault="00BB2043" w:rsidP="00BB2043">
      <w:pPr>
        <w:shd w:val="clear" w:color="auto" w:fill="FFFFFF"/>
        <w:spacing w:before="100" w:beforeAutospacing="1" w:after="100" w:afterAutospacing="1"/>
        <w:rPr>
          <w:color w:val="000000"/>
          <w:sz w:val="27"/>
          <w:szCs w:val="27"/>
        </w:rPr>
      </w:pPr>
    </w:p>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 w:rsidR="00BB2043" w:rsidRPr="00BB2043" w:rsidRDefault="00BB2043" w:rsidP="00BB2043">
      <w:pPr>
        <w:shd w:val="clear" w:color="auto" w:fill="FFFFFF"/>
        <w:jc w:val="both"/>
        <w:rPr>
          <w:i/>
          <w:iCs/>
        </w:rPr>
      </w:pPr>
      <w:r w:rsidRPr="002428F4">
        <w:rPr>
          <w:b/>
          <w:color w:val="0070C0"/>
        </w:rPr>
        <w:t>К средствам защиты</w:t>
      </w:r>
      <w:r w:rsidRPr="002428F4">
        <w:rPr>
          <w:color w:val="0070C0"/>
        </w:rPr>
        <w:t xml:space="preserve"> кожи относится </w:t>
      </w:r>
      <w:r w:rsidRPr="002428F4">
        <w:rPr>
          <w:b/>
          <w:bCs/>
          <w:color w:val="0070C0"/>
        </w:rPr>
        <w:t>общевойсковой защитный комплект</w:t>
      </w:r>
      <w:r w:rsidRPr="002428F4">
        <w:rPr>
          <w:color w:val="0070C0"/>
        </w:rPr>
        <w:t> </w:t>
      </w:r>
      <w:r w:rsidRPr="002428F4">
        <w:rPr>
          <w:b/>
          <w:bCs/>
          <w:color w:val="0070C0"/>
        </w:rPr>
        <w:t>(</w:t>
      </w:r>
      <w:proofErr w:type="gramStart"/>
      <w:r w:rsidRPr="002428F4">
        <w:rPr>
          <w:b/>
          <w:bCs/>
          <w:color w:val="0070C0"/>
        </w:rPr>
        <w:t>ОЗК</w:t>
      </w:r>
      <w:r w:rsidRPr="00BB2043">
        <w:rPr>
          <w:b/>
          <w:bCs/>
          <w:color w:val="000000"/>
        </w:rPr>
        <w:t xml:space="preserve">) </w:t>
      </w:r>
      <w:proofErr w:type="gramEnd"/>
      <w:r w:rsidRPr="00BB2043">
        <w:rPr>
          <w:b/>
          <w:bCs/>
          <w:color w:val="000000"/>
        </w:rPr>
        <w:t xml:space="preserve">Он </w:t>
      </w:r>
      <w:r w:rsidRPr="00BB2043">
        <w:rPr>
          <w:color w:val="000000"/>
        </w:rPr>
        <w:t xml:space="preserve">предназначен для защиты личного состава от светового излучения и </w:t>
      </w:r>
      <w:proofErr w:type="spellStart"/>
      <w:r w:rsidRPr="00BB2043">
        <w:rPr>
          <w:color w:val="000000"/>
        </w:rPr>
        <w:t>радиоактивныхвеществ</w:t>
      </w:r>
      <w:proofErr w:type="spellEnd"/>
      <w:r w:rsidRPr="00BB2043">
        <w:rPr>
          <w:color w:val="000000"/>
        </w:rPr>
        <w:t>, паров и аэрозолей отравляющих веществ и бактериальных аэрозолей.</w:t>
      </w:r>
      <w:r w:rsidRPr="00BB2043">
        <w:rPr>
          <w:b/>
          <w:bCs/>
          <w:color w:val="000000"/>
        </w:rPr>
        <w:t xml:space="preserve"> ОЗК </w:t>
      </w:r>
      <w:r w:rsidRPr="00BB2043">
        <w:rPr>
          <w:color w:val="000000"/>
        </w:rPr>
        <w:t xml:space="preserve">состоит из защитного плаща, защитных чулок и защитных перчаток. Изготавливается из прорезиненной ткани. </w:t>
      </w:r>
    </w:p>
    <w:p w:rsidR="00BB2043" w:rsidRPr="00BB2043" w:rsidRDefault="00BB2043" w:rsidP="00BB2043">
      <w:pPr>
        <w:spacing w:after="225"/>
        <w:jc w:val="both"/>
        <w:rPr>
          <w:color w:val="0E0E0F"/>
        </w:rPr>
      </w:pPr>
    </w:p>
    <w:p w:rsidR="00BB2043" w:rsidRPr="00BB2043" w:rsidRDefault="00BB2043" w:rsidP="00BB2043">
      <w:pPr>
        <w:spacing w:after="225"/>
        <w:jc w:val="both"/>
        <w:rPr>
          <w:color w:val="0E0E0F"/>
        </w:rPr>
      </w:pPr>
      <w:r w:rsidRPr="00BB2043">
        <w:rPr>
          <w:color w:val="0E0E0F"/>
        </w:rPr>
        <w:t xml:space="preserve">От радиоактивной пыли и бактериальных средств на некоторое время  защищает </w:t>
      </w:r>
      <w:r w:rsidRPr="00BB2043">
        <w:rPr>
          <w:b/>
          <w:color w:val="0E0E0F"/>
        </w:rPr>
        <w:t>обычная одежда:</w:t>
      </w:r>
      <w:r w:rsidRPr="00BB2043">
        <w:rPr>
          <w:color w:val="0E0E0F"/>
        </w:rPr>
        <w:t xml:space="preserve"> пальто, накидка, платок, костюм, комбинезон, ватная куртка и брюки. Такая одежда может защитить на некоторое время и от отравляющих веществ, но для этого ее нужно пропитать специальным раствором - мыльно-масляной эмульсией. Подготовленная таким образом одежда защитит при выходе из района химического заражения. Нельзя, чтобы под одежду попадал зараженный воздух. Для этого рубашку или куртку заправить в брюки, завязать тесемками рукава у кистей рук, а брюки - у щиколоток, поднять воротник и тщательно обвязать шею шарфом, надеть противогаз, резиновые, кожаные перчатки. На ноги лучше всего надеть резиновую обувь или обычную, но с галошами. Для защиты головы и шеи нужно изготовить тканевые капюшоны</w:t>
      </w:r>
    </w:p>
    <w:p w:rsidR="00BB2043" w:rsidRPr="00BB2043" w:rsidRDefault="00BB2043" w:rsidP="00BB2043">
      <w:pPr>
        <w:shd w:val="clear" w:color="auto" w:fill="FFFFFF"/>
        <w:spacing w:line="420" w:lineRule="atLeast"/>
        <w:outlineLvl w:val="2"/>
        <w:rPr>
          <w:b/>
          <w:bCs/>
          <w:caps/>
          <w:color w:val="1F1B20"/>
        </w:rPr>
      </w:pPr>
    </w:p>
    <w:p w:rsidR="00BB2043" w:rsidRPr="00BB2043" w:rsidRDefault="00BB2043" w:rsidP="00BB2043">
      <w:pPr>
        <w:spacing w:after="225"/>
        <w:jc w:val="both"/>
        <w:rPr>
          <w:color w:val="0E0E0F"/>
        </w:rPr>
      </w:pPr>
      <w:proofErr w:type="spellStart"/>
      <w:r w:rsidRPr="002428F4">
        <w:rPr>
          <w:b/>
          <w:color w:val="0070C0"/>
          <w:u w:val="single"/>
        </w:rPr>
        <w:t>Противопыльная</w:t>
      </w:r>
      <w:proofErr w:type="spellEnd"/>
      <w:r w:rsidRPr="002428F4">
        <w:rPr>
          <w:b/>
          <w:color w:val="0070C0"/>
          <w:u w:val="single"/>
        </w:rPr>
        <w:t xml:space="preserve"> тканевая  маска</w:t>
      </w:r>
      <w:r w:rsidRPr="00BB2043">
        <w:rPr>
          <w:color w:val="0E0E0F"/>
        </w:rPr>
        <w:t xml:space="preserve">. Пользоваться маской можно неоднократно, но только после выхода из района, зараженного радиоактивными веществами, ее нужно вытрясти и прополоскать в горячей воде. </w:t>
      </w:r>
    </w:p>
    <w:p w:rsidR="00BB2043" w:rsidRPr="00BB2043" w:rsidRDefault="00BB2043" w:rsidP="00BB2043">
      <w:pPr>
        <w:shd w:val="clear" w:color="auto" w:fill="FFFFFF"/>
        <w:spacing w:line="420" w:lineRule="atLeast"/>
        <w:outlineLvl w:val="2"/>
        <w:rPr>
          <w:b/>
          <w:bCs/>
          <w:caps/>
          <w:color w:val="1F1B20"/>
        </w:rPr>
      </w:pPr>
      <w:r w:rsidRPr="00BB2043">
        <w:rPr>
          <w:noProof/>
        </w:rPr>
        <w:lastRenderedPageBreak/>
        <w:drawing>
          <wp:anchor distT="0" distB="0" distL="114300" distR="114300" simplePos="0" relativeHeight="251671552" behindDoc="0" locked="0" layoutInCell="1" allowOverlap="1" wp14:anchorId="3468D126" wp14:editId="342C6A55">
            <wp:simplePos x="0" y="0"/>
            <wp:positionH relativeFrom="column">
              <wp:posOffset>-379730</wp:posOffset>
            </wp:positionH>
            <wp:positionV relativeFrom="paragraph">
              <wp:posOffset>251460</wp:posOffset>
            </wp:positionV>
            <wp:extent cx="6442710" cy="3891280"/>
            <wp:effectExtent l="0" t="0" r="0" b="0"/>
            <wp:wrapSquare wrapText="bothSides"/>
            <wp:docPr id="8" name="Рисунок 8"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42710" cy="3891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28F4" w:rsidRPr="002428F4" w:rsidRDefault="002428F4" w:rsidP="002428F4">
      <w:pPr>
        <w:shd w:val="clear" w:color="auto" w:fill="FFFFFF"/>
        <w:jc w:val="center"/>
        <w:rPr>
          <w:color w:val="333333"/>
          <w:sz w:val="28"/>
          <w:szCs w:val="28"/>
        </w:rPr>
      </w:pPr>
      <w:r w:rsidRPr="002428F4">
        <w:rPr>
          <w:b/>
          <w:color w:val="C00000"/>
          <w:sz w:val="28"/>
          <w:szCs w:val="28"/>
        </w:rPr>
        <w:t>Практическое занятие № 20</w:t>
      </w:r>
      <w:r w:rsidRPr="002428F4">
        <w:rPr>
          <w:color w:val="C00000"/>
          <w:sz w:val="28"/>
          <w:szCs w:val="28"/>
        </w:rPr>
        <w:t xml:space="preserve">                                                                                                           </w:t>
      </w:r>
      <w:r w:rsidRPr="002428F4">
        <w:rPr>
          <w:b/>
          <w:bCs/>
          <w:color w:val="C00000"/>
          <w:sz w:val="28"/>
          <w:szCs w:val="28"/>
        </w:rPr>
        <w:t>ТЕМА</w:t>
      </w:r>
      <w:proofErr w:type="gramStart"/>
      <w:r w:rsidRPr="002428F4">
        <w:rPr>
          <w:color w:val="C00000"/>
          <w:sz w:val="28"/>
          <w:szCs w:val="28"/>
        </w:rPr>
        <w:t xml:space="preserve"> .</w:t>
      </w:r>
      <w:proofErr w:type="gramEnd"/>
      <w:r w:rsidRPr="002428F4">
        <w:rPr>
          <w:b/>
          <w:color w:val="C00000"/>
          <w:sz w:val="28"/>
          <w:szCs w:val="28"/>
        </w:rPr>
        <w:t xml:space="preserve"> Виды, предназначение, тактико-технические характеристики и общее устройство беспилотных  аппаратов</w:t>
      </w:r>
    </w:p>
    <w:p w:rsidR="002428F4" w:rsidRDefault="002428F4" w:rsidP="002428F4">
      <w:pPr>
        <w:spacing w:after="200" w:line="276" w:lineRule="auto"/>
        <w:rPr>
          <w:b/>
          <w:i/>
          <w:color w:val="000000" w:themeColor="text1"/>
          <w:sz w:val="32"/>
          <w:szCs w:val="32"/>
        </w:rPr>
      </w:pPr>
    </w:p>
    <w:p w:rsidR="002428F4" w:rsidRPr="00BB2043" w:rsidRDefault="002428F4" w:rsidP="002428F4">
      <w:pPr>
        <w:spacing w:after="200" w:line="276" w:lineRule="auto"/>
        <w:rPr>
          <w:i/>
          <w:sz w:val="32"/>
          <w:szCs w:val="32"/>
        </w:rPr>
      </w:pPr>
      <w:r w:rsidRPr="00A26049">
        <w:rPr>
          <w:b/>
          <w:i/>
          <w:color w:val="000000" w:themeColor="text1"/>
          <w:sz w:val="32"/>
          <w:szCs w:val="32"/>
        </w:rPr>
        <w:t>Задание.</w:t>
      </w:r>
      <w:r w:rsidRPr="00BB2043">
        <w:rPr>
          <w:b/>
          <w:i/>
          <w:color w:val="0070C0"/>
          <w:sz w:val="32"/>
          <w:szCs w:val="32"/>
        </w:rPr>
        <w:t xml:space="preserve">  Написать сообщение на тему «Виды, предназначение, тактико-технические характеристики и общее устройство беспилотных  аппаратов</w:t>
      </w:r>
      <w:r>
        <w:rPr>
          <w:b/>
          <w:i/>
          <w:color w:val="0070C0"/>
          <w:sz w:val="32"/>
          <w:szCs w:val="32"/>
        </w:rPr>
        <w:t xml:space="preserve"> </w:t>
      </w:r>
      <w:proofErr w:type="gramStart"/>
      <w:r>
        <w:rPr>
          <w:b/>
          <w:i/>
          <w:color w:val="0070C0"/>
          <w:sz w:val="32"/>
          <w:szCs w:val="32"/>
        </w:rPr>
        <w:t xml:space="preserve">( </w:t>
      </w:r>
      <w:proofErr w:type="gramEnd"/>
      <w:r w:rsidRPr="00BB2043">
        <w:rPr>
          <w:i/>
          <w:sz w:val="32"/>
          <w:szCs w:val="32"/>
        </w:rPr>
        <w:t>предпочтительно в печатном варианте</w:t>
      </w:r>
      <w:r>
        <w:rPr>
          <w:i/>
          <w:sz w:val="32"/>
          <w:szCs w:val="32"/>
        </w:rPr>
        <w:t>.</w:t>
      </w:r>
      <w:r w:rsidRPr="00BB2043">
        <w:rPr>
          <w:i/>
          <w:sz w:val="32"/>
          <w:szCs w:val="32"/>
        </w:rPr>
        <w:t>)</w:t>
      </w:r>
    </w:p>
    <w:p w:rsidR="00BB2043" w:rsidRPr="00BB2043" w:rsidRDefault="00BB2043" w:rsidP="00BB2043">
      <w:pPr>
        <w:shd w:val="clear" w:color="auto" w:fill="FFFFFF"/>
        <w:spacing w:line="420" w:lineRule="atLeast"/>
        <w:outlineLvl w:val="2"/>
        <w:rPr>
          <w:b/>
          <w:bCs/>
          <w:caps/>
          <w:color w:val="1F1B20"/>
        </w:rPr>
      </w:pPr>
    </w:p>
    <w:p w:rsidR="00BB2043" w:rsidRPr="00BB2043" w:rsidRDefault="00BB2043" w:rsidP="00BB2043">
      <w:pPr>
        <w:shd w:val="clear" w:color="auto" w:fill="FFFFFF"/>
        <w:spacing w:line="420" w:lineRule="atLeast"/>
        <w:outlineLvl w:val="2"/>
        <w:rPr>
          <w:b/>
          <w:bCs/>
          <w:caps/>
          <w:color w:val="1F1B20"/>
        </w:rPr>
      </w:pPr>
    </w:p>
    <w:p w:rsidR="00BB2043" w:rsidRPr="00BB2043" w:rsidRDefault="00BB2043" w:rsidP="00BB2043">
      <w:pPr>
        <w:shd w:val="clear" w:color="auto" w:fill="FFFFFF"/>
        <w:spacing w:line="420" w:lineRule="atLeast"/>
        <w:outlineLvl w:val="2"/>
        <w:rPr>
          <w:b/>
          <w:bCs/>
          <w:caps/>
          <w:color w:val="1F1B20"/>
        </w:rPr>
      </w:pPr>
    </w:p>
    <w:p w:rsidR="00BB2043" w:rsidRPr="002428F4" w:rsidRDefault="00BB2043" w:rsidP="00BB2043">
      <w:pPr>
        <w:shd w:val="clear" w:color="auto" w:fill="FFFFFF"/>
        <w:spacing w:line="420" w:lineRule="atLeast"/>
        <w:outlineLvl w:val="2"/>
        <w:rPr>
          <w:bCs/>
          <w:caps/>
          <w:color w:val="1F1B20"/>
        </w:rPr>
      </w:pPr>
    </w:p>
    <w:p w:rsidR="00BB2043" w:rsidRPr="00BB2043" w:rsidRDefault="00BB2043" w:rsidP="00BB2043">
      <w:pPr>
        <w:shd w:val="clear" w:color="auto" w:fill="FFFFFF"/>
        <w:spacing w:line="420" w:lineRule="atLeast"/>
        <w:outlineLvl w:val="2"/>
        <w:rPr>
          <w:b/>
          <w:bCs/>
          <w:caps/>
          <w:color w:val="1F1B20"/>
        </w:rPr>
      </w:pPr>
    </w:p>
    <w:p w:rsidR="00BB2043" w:rsidRPr="00BB2043" w:rsidRDefault="00BB2043" w:rsidP="00BB2043">
      <w:pPr>
        <w:shd w:val="clear" w:color="auto" w:fill="FFFFFF"/>
        <w:spacing w:line="420" w:lineRule="atLeast"/>
        <w:outlineLvl w:val="2"/>
        <w:rPr>
          <w:b/>
          <w:bCs/>
          <w:caps/>
          <w:color w:val="1F1B20"/>
        </w:rPr>
      </w:pPr>
    </w:p>
    <w:p w:rsidR="00BB2043" w:rsidRPr="00BB2043" w:rsidRDefault="00BB2043" w:rsidP="00BB2043">
      <w:pPr>
        <w:shd w:val="clear" w:color="auto" w:fill="FFFFFF"/>
        <w:spacing w:line="420" w:lineRule="atLeast"/>
        <w:outlineLvl w:val="2"/>
        <w:rPr>
          <w:b/>
          <w:bCs/>
          <w:caps/>
          <w:color w:val="1F1B20"/>
        </w:rPr>
      </w:pPr>
    </w:p>
    <w:p w:rsidR="008B445C" w:rsidRDefault="00824166" w:rsidP="00824166">
      <w:r>
        <w:t xml:space="preserve">                                                 </w:t>
      </w:r>
    </w:p>
    <w:p w:rsidR="008B445C" w:rsidRDefault="008B445C" w:rsidP="00824166"/>
    <w:p w:rsidR="00BB2043" w:rsidRPr="00824166" w:rsidRDefault="008B445C" w:rsidP="00824166">
      <w:pPr>
        <w:rPr>
          <w:color w:val="000000"/>
          <w:sz w:val="27"/>
          <w:szCs w:val="27"/>
        </w:rPr>
      </w:pPr>
      <w:r>
        <w:lastRenderedPageBreak/>
        <w:t xml:space="preserve">                                                    </w:t>
      </w:r>
      <w:bookmarkStart w:id="0" w:name="_GoBack"/>
      <w:bookmarkEnd w:id="0"/>
      <w:r w:rsidR="00824166">
        <w:t xml:space="preserve">    </w:t>
      </w:r>
      <w:r w:rsidR="006D509D" w:rsidRPr="006D509D">
        <w:rPr>
          <w:b/>
          <w:color w:val="C00000"/>
          <w:sz w:val="72"/>
          <w:szCs w:val="72"/>
        </w:rPr>
        <w:t>Апрель</w:t>
      </w:r>
    </w:p>
    <w:p w:rsidR="00AE2AF0" w:rsidRPr="00AE2AF0" w:rsidRDefault="00AE2AF0" w:rsidP="00AE2AF0">
      <w:pPr>
        <w:pBdr>
          <w:top w:val="nil"/>
          <w:left w:val="nil"/>
          <w:bottom w:val="nil"/>
          <w:right w:val="nil"/>
          <w:between w:val="nil"/>
        </w:pBdr>
        <w:spacing w:line="276" w:lineRule="auto"/>
        <w:ind w:right="57"/>
        <w:jc w:val="center"/>
        <w:rPr>
          <w:b/>
          <w:color w:val="C00000"/>
          <w:sz w:val="28"/>
          <w:szCs w:val="28"/>
        </w:rPr>
      </w:pPr>
      <w:r w:rsidRPr="00AE2AF0">
        <w:rPr>
          <w:b/>
          <w:color w:val="C00000"/>
          <w:sz w:val="28"/>
          <w:szCs w:val="28"/>
        </w:rPr>
        <w:t>Практическое занятие №21                                                                                                             Условия труда, профессиональные риски, опасные и вредные                                                                                                                                                           факторы в спорте.</w:t>
      </w:r>
    </w:p>
    <w:p w:rsidR="00AE2AF0" w:rsidRPr="00707A3C" w:rsidRDefault="00AE2AF0" w:rsidP="00AE2AF0">
      <w:pPr>
        <w:pBdr>
          <w:top w:val="nil"/>
          <w:left w:val="nil"/>
          <w:bottom w:val="nil"/>
          <w:right w:val="nil"/>
          <w:between w:val="nil"/>
        </w:pBdr>
        <w:spacing w:line="276" w:lineRule="auto"/>
        <w:ind w:right="57"/>
        <w:jc w:val="both"/>
        <w:rPr>
          <w:i/>
          <w:color w:val="181818"/>
        </w:rPr>
      </w:pPr>
      <w:r w:rsidRPr="00707A3C">
        <w:rPr>
          <w:b/>
          <w:i/>
          <w:sz w:val="22"/>
          <w:szCs w:val="22"/>
        </w:rPr>
        <w:t>Цели практического  занятия</w:t>
      </w:r>
      <w:r w:rsidRPr="00707A3C">
        <w:rPr>
          <w:b/>
          <w:sz w:val="22"/>
          <w:szCs w:val="22"/>
        </w:rPr>
        <w:t>:</w:t>
      </w:r>
      <w:r w:rsidRPr="00707A3C">
        <w:rPr>
          <w:i/>
          <w:color w:val="181818"/>
          <w:highlight w:val="white"/>
        </w:rPr>
        <w:t xml:space="preserve"> </w:t>
      </w:r>
    </w:p>
    <w:p w:rsidR="00AE2AF0" w:rsidRPr="003E1A6C" w:rsidRDefault="00AE2AF0" w:rsidP="00AE2AF0">
      <w:pPr>
        <w:numPr>
          <w:ilvl w:val="0"/>
          <w:numId w:val="20"/>
        </w:numPr>
        <w:pBdr>
          <w:top w:val="nil"/>
          <w:left w:val="nil"/>
          <w:bottom w:val="nil"/>
          <w:right w:val="nil"/>
          <w:between w:val="nil"/>
        </w:pBdr>
        <w:shd w:val="clear" w:color="auto" w:fill="FFFFFF"/>
        <w:spacing w:after="150" w:line="276" w:lineRule="auto"/>
        <w:ind w:right="57"/>
        <w:contextualSpacing/>
        <w:jc w:val="both"/>
        <w:rPr>
          <w:i/>
          <w:color w:val="333333"/>
        </w:rPr>
      </w:pPr>
      <w:r w:rsidRPr="00707A3C">
        <w:rPr>
          <w:i/>
        </w:rPr>
        <w:t xml:space="preserve">научиться </w:t>
      </w:r>
      <w:r w:rsidRPr="00707A3C">
        <w:rPr>
          <w:i/>
          <w:color w:val="000000"/>
        </w:rPr>
        <w:t xml:space="preserve">оценивать </w:t>
      </w:r>
      <w:r w:rsidRPr="003E1A6C">
        <w:rPr>
          <w:i/>
          <w:color w:val="000000"/>
        </w:rPr>
        <w:t xml:space="preserve">профессиональные риски </w:t>
      </w:r>
      <w:r>
        <w:rPr>
          <w:i/>
          <w:color w:val="000000"/>
        </w:rPr>
        <w:t>и вредные факторы в разных видах спорта</w:t>
      </w:r>
    </w:p>
    <w:p w:rsidR="00AE2AF0" w:rsidRPr="00707A3C" w:rsidRDefault="00AE2AF0" w:rsidP="00AE2AF0">
      <w:pPr>
        <w:numPr>
          <w:ilvl w:val="0"/>
          <w:numId w:val="20"/>
        </w:numPr>
        <w:pBdr>
          <w:top w:val="nil"/>
          <w:left w:val="nil"/>
          <w:bottom w:val="nil"/>
          <w:right w:val="nil"/>
          <w:between w:val="nil"/>
        </w:pBdr>
        <w:shd w:val="clear" w:color="auto" w:fill="FFFFFF"/>
        <w:spacing w:after="150" w:line="276" w:lineRule="auto"/>
        <w:ind w:right="57"/>
        <w:contextualSpacing/>
        <w:jc w:val="both"/>
        <w:rPr>
          <w:i/>
          <w:color w:val="333333"/>
        </w:rPr>
      </w:pPr>
      <w:r w:rsidRPr="00707A3C">
        <w:rPr>
          <w:b/>
          <w:i/>
          <w:color w:val="000000"/>
        </w:rPr>
        <w:t>Учебное обеспечение</w:t>
      </w:r>
      <w:r w:rsidRPr="00707A3C">
        <w:rPr>
          <w:i/>
          <w:color w:val="000000"/>
        </w:rPr>
        <w:t>: тетрадь для практических работ, раздаточный материал,</w:t>
      </w:r>
      <w:r>
        <w:rPr>
          <w:i/>
          <w:color w:val="000000"/>
        </w:rPr>
        <w:t xml:space="preserve"> </w:t>
      </w:r>
      <w:proofErr w:type="spellStart"/>
      <w:r>
        <w:rPr>
          <w:i/>
          <w:color w:val="000000"/>
        </w:rPr>
        <w:t>интрнет</w:t>
      </w:r>
      <w:proofErr w:type="spellEnd"/>
      <w:r>
        <w:rPr>
          <w:i/>
          <w:color w:val="000000"/>
        </w:rPr>
        <w:t>-ресурсы.</w:t>
      </w:r>
      <w:r w:rsidRPr="00707A3C">
        <w:rPr>
          <w:i/>
          <w:color w:val="000000"/>
        </w:rPr>
        <w:t xml:space="preserve"> </w:t>
      </w:r>
    </w:p>
    <w:p w:rsidR="00AE2AF0" w:rsidRPr="00707A3C" w:rsidRDefault="00AE2AF0" w:rsidP="00AE2AF0">
      <w:pPr>
        <w:shd w:val="clear" w:color="auto" w:fill="FFFFFF"/>
        <w:spacing w:line="480" w:lineRule="atLeast"/>
        <w:outlineLvl w:val="1"/>
        <w:rPr>
          <w:b/>
          <w:bCs/>
          <w:color w:val="000000"/>
        </w:rPr>
      </w:pPr>
      <w:r w:rsidRPr="00707A3C">
        <w:rPr>
          <w:b/>
          <w:bCs/>
          <w:i/>
          <w:color w:val="000000"/>
        </w:rPr>
        <w:t xml:space="preserve"> «</w:t>
      </w:r>
      <w:r w:rsidRPr="00707A3C">
        <w:rPr>
          <w:b/>
          <w:bCs/>
          <w:color w:val="000000"/>
        </w:rPr>
        <w:t>О спорт, ты – мир!»</w:t>
      </w:r>
    </w:p>
    <w:p w:rsidR="00AE2AF0" w:rsidRPr="00707A3C" w:rsidRDefault="00AE2AF0" w:rsidP="00AE2AF0">
      <w:pPr>
        <w:shd w:val="clear" w:color="auto" w:fill="FFFFFF"/>
        <w:rPr>
          <w:color w:val="000000"/>
        </w:rPr>
      </w:pPr>
      <w:r w:rsidRPr="00707A3C">
        <w:rPr>
          <w:color w:val="000000"/>
        </w:rPr>
        <w:t>У всего на свете есть обратная сторона медали. Профессиональный спорт подразумевает работу на износ. Рекорды, медали и победы на арене всегда стоит рассматривать вкупе с больными коленями, изношенными суставами и хроническими профессиональными травмами. </w:t>
      </w:r>
    </w:p>
    <w:p w:rsidR="00AE2AF0" w:rsidRPr="00707A3C" w:rsidRDefault="00AE2AF0" w:rsidP="00AE2AF0">
      <w:pPr>
        <w:spacing w:line="450" w:lineRule="atLeast"/>
        <w:textAlignment w:val="baseline"/>
        <w:outlineLvl w:val="0"/>
        <w:rPr>
          <w:rFonts w:ascii="CuprumBold" w:hAnsi="CuprumBold" w:cs="Arial"/>
          <w:b/>
          <w:bCs/>
          <w:color w:val="000000"/>
          <w:kern w:val="36"/>
        </w:rPr>
      </w:pPr>
      <w:r w:rsidRPr="00707A3C">
        <w:rPr>
          <w:rFonts w:ascii="CuprumBold" w:hAnsi="CuprumBold" w:cs="Arial"/>
          <w:b/>
          <w:bCs/>
          <w:color w:val="000000"/>
          <w:kern w:val="36"/>
        </w:rPr>
        <w:t>Профессиональные болезни спортсменов</w:t>
      </w:r>
    </w:p>
    <w:p w:rsidR="00AE2AF0" w:rsidRPr="00707A3C" w:rsidRDefault="00AE2AF0" w:rsidP="00AE2AF0">
      <w:pPr>
        <w:jc w:val="both"/>
        <w:textAlignment w:val="baseline"/>
      </w:pPr>
      <w:r w:rsidRPr="00707A3C">
        <w:rPr>
          <w:rFonts w:ascii="Arial" w:hAnsi="Arial" w:cs="Arial"/>
          <w:color w:val="454343"/>
        </w:rPr>
        <w:t> </w:t>
      </w:r>
      <w:r w:rsidRPr="00707A3C">
        <w:t xml:space="preserve">Быт спортсмена – это частые </w:t>
      </w:r>
      <w:r w:rsidRPr="00707A3C">
        <w:rPr>
          <w:u w:val="single"/>
        </w:rPr>
        <w:t>изнуряющие</w:t>
      </w:r>
      <w:r w:rsidRPr="00707A3C">
        <w:t xml:space="preserve"> тренировки, </w:t>
      </w:r>
      <w:r w:rsidRPr="00707A3C">
        <w:rPr>
          <w:u w:val="single"/>
        </w:rPr>
        <w:t>физические нагрузки</w:t>
      </w:r>
      <w:r w:rsidRPr="00707A3C">
        <w:t xml:space="preserve">, ранний износ организма, </w:t>
      </w:r>
      <w:r w:rsidRPr="00707A3C">
        <w:rPr>
          <w:u w:val="single"/>
        </w:rPr>
        <w:t xml:space="preserve"> </w:t>
      </w:r>
      <w:r w:rsidRPr="00707A3C">
        <w:t xml:space="preserve">и, как следствие, появление профессиональных болезней. К примеру, у стрелков и биатлонистов часто имеются проблемы со слухом. Пловцы рано или поздно приобретают заболевания дыхательной системы и носовых пазух. Спортсмены, которые занимаются фигурным катанием, гимнастикой и тяжелой атлетикой, впоследствии могут страдать патологиями позвоночника и суставов. Большая часть заболеваний проявляется уже после завершения спортивной карьеры. Те, кто долгое время занимался </w:t>
      </w:r>
      <w:proofErr w:type="spellStart"/>
      <w:r w:rsidRPr="00707A3C">
        <w:t>кардионагрузками</w:t>
      </w:r>
      <w:proofErr w:type="spellEnd"/>
      <w:r w:rsidRPr="00707A3C">
        <w:t>, после 40 лет часто имеют </w:t>
      </w:r>
      <w:hyperlink r:id="rId11" w:history="1">
        <w:r w:rsidRPr="00707A3C">
          <w:rPr>
            <w:u w:val="single"/>
          </w:rPr>
          <w:t>проблемы с сердцем</w:t>
        </w:r>
      </w:hyperlink>
      <w:r w:rsidRPr="00707A3C">
        <w:t>. Но большее количество патологий наблюдается у профессиональных боксеров: из ряда специфических заболеваний для них характерны отслойка сетчатки, энцефалопатия, паркинсонизм, эпилепсия и пр.</w:t>
      </w:r>
      <w:r>
        <w:t xml:space="preserve"> </w:t>
      </w:r>
      <w:r w:rsidRPr="00707A3C">
        <w:t>Стимулирующих препараты улучшают показатели спортсменов, но с возрастом их прием отражается на состоянии большинства внутренних органов и костно-мышечной системы.</w:t>
      </w:r>
    </w:p>
    <w:p w:rsidR="00AE2AF0" w:rsidRPr="00707A3C" w:rsidRDefault="00AE2AF0" w:rsidP="00AE2AF0">
      <w:pPr>
        <w:textAlignment w:val="baseline"/>
        <w:rPr>
          <w:rFonts w:ascii="Arial" w:hAnsi="Arial" w:cs="Arial"/>
          <w:color w:val="454343"/>
        </w:rPr>
      </w:pPr>
    </w:p>
    <w:p w:rsidR="00AE2AF0" w:rsidRDefault="00AE2AF0" w:rsidP="00AE2AF0">
      <w:pPr>
        <w:jc w:val="center"/>
        <w:textAlignment w:val="baseline"/>
        <w:rPr>
          <w:b/>
          <w:i/>
          <w:color w:val="000000"/>
          <w:bdr w:val="none" w:sz="0" w:space="0" w:color="auto" w:frame="1"/>
          <w:shd w:val="clear" w:color="auto" w:fill="FFFFFF"/>
        </w:rPr>
      </w:pPr>
      <w:r w:rsidRPr="00707A3C">
        <w:rPr>
          <w:b/>
          <w:i/>
          <w:color w:val="000000"/>
          <w:bdr w:val="none" w:sz="0" w:space="0" w:color="auto" w:frame="1"/>
          <w:shd w:val="clear" w:color="auto" w:fill="FFFFFF"/>
        </w:rPr>
        <w:t>ХОД ЗАНЯТИЯ</w:t>
      </w:r>
    </w:p>
    <w:p w:rsidR="00AE2AF0" w:rsidRDefault="00AE2AF0" w:rsidP="00AE2AF0">
      <w:pPr>
        <w:textAlignment w:val="baseline"/>
        <w:rPr>
          <w:b/>
          <w:i/>
          <w:color w:val="000000"/>
          <w:bdr w:val="none" w:sz="0" w:space="0" w:color="auto" w:frame="1"/>
          <w:shd w:val="clear" w:color="auto" w:fill="FFFFFF"/>
        </w:rPr>
      </w:pPr>
      <w:r w:rsidRPr="00707A3C">
        <w:rPr>
          <w:color w:val="454343"/>
          <w:u w:val="single"/>
        </w:rPr>
        <w:t xml:space="preserve">                                                                                                                                                                                                                                                                                                                                                                                                                                                                                                                                                                                                                                                                                                                                                                                                                                                                                                                                                                                                                                                                                                                                                                                                                                                                                                                                                                                                                                                                                                                                                                                                                                                                                                                                                                                                                                                                                                                                                                                                                                                                                                                                                                                                                                                                                                                                                                                                                                                                                                                                                                                                                                                                                                                                                                                                                                                                                                                                                                                                                                                                                                                                                                                                                                                                                                                                                                                                                                                                                                                                                                                                                                                                                                                                                                                                                                                                                                                                                                                                                                                                                                                                                                                                                                                                                                                                                                                                                                                                                                                                                                                                                                                                                                                                                                                                                                                                                                                                                                                                                                                                                                                                                                                                                                                                                                                                                                                                                                                                                                                                                                                                                                                                                                                                                                                                                                                                                                                                                                                                                                                                                                                                                                                                                                                                                                                                                                                                                                                                                                                                                                                                                                                                                                                                                                                                                                                                                                                                                                                                                                                                                                                                                                                                                                                                                                                                                                                                                                                                                                                                                                                                                                                                                                                                                                                                                                                                                                                                                                                                                                                                                                                                                                                                                                                                                                                                                                                                                                                                                                                                                                                                                                                                                                                                                                                                                                                                                                                                                                                                                                                                                                                                                                                                                                                                                                                                                                                                                                                                                                                                                                                                                                                                                                                                                                                                                                                                                                                                                                                                                                                                                                                                                                                                                                                                                                                                                                                                                                                                                                                                                                                                                                                                                                                                                                                                                                                                                                                                                                                                                                                                                                                                                                                                                                                                                                                                                                                                                                                                                                                                                                                                                                                                                                                                                                                                                                                                                                                                                                                                                                                                                                                                                                                                                                                                                                                                                                                                                                                                                                                                                                                                                                                                                                                                                                                                        </w:t>
      </w:r>
      <w:r>
        <w:rPr>
          <w:b/>
          <w:i/>
          <w:color w:val="000000"/>
          <w:bdr w:val="none" w:sz="0" w:space="0" w:color="auto" w:frame="1"/>
          <w:shd w:val="clear" w:color="auto" w:fill="FFFFFF"/>
        </w:rPr>
        <w:t>ЗАДАНИЕ</w:t>
      </w:r>
      <w:proofErr w:type="gramStart"/>
      <w:r>
        <w:rPr>
          <w:b/>
          <w:i/>
          <w:color w:val="000000"/>
          <w:bdr w:val="none" w:sz="0" w:space="0" w:color="auto" w:frame="1"/>
          <w:shd w:val="clear" w:color="auto" w:fill="FFFFFF"/>
        </w:rPr>
        <w:t>1</w:t>
      </w:r>
      <w:proofErr w:type="gramEnd"/>
      <w:r>
        <w:rPr>
          <w:b/>
          <w:i/>
          <w:color w:val="000000"/>
          <w:bdr w:val="none" w:sz="0" w:space="0" w:color="auto" w:frame="1"/>
          <w:shd w:val="clear" w:color="auto" w:fill="FFFFFF"/>
        </w:rPr>
        <w:t>.</w:t>
      </w:r>
    </w:p>
    <w:p w:rsidR="00AE2AF0" w:rsidRPr="00707A3C" w:rsidRDefault="00AE2AF0" w:rsidP="00AE2AF0">
      <w:pPr>
        <w:textAlignment w:val="baseline"/>
        <w:rPr>
          <w:color w:val="454343"/>
        </w:rPr>
      </w:pPr>
      <w:r w:rsidRPr="00926020">
        <w:rPr>
          <w:i/>
          <w:color w:val="000000"/>
          <w:bdr w:val="none" w:sz="0" w:space="0" w:color="auto" w:frame="1"/>
          <w:shd w:val="clear" w:color="auto" w:fill="FFFFFF"/>
        </w:rPr>
        <w:t xml:space="preserve">Проанализируйте свои действия на тренировках, выступления на турнирах, играх, соревнованиях и опишите какие </w:t>
      </w:r>
      <w:proofErr w:type="gramStart"/>
      <w:r w:rsidRPr="00926020">
        <w:rPr>
          <w:i/>
          <w:color w:val="000000"/>
          <w:bdr w:val="none" w:sz="0" w:space="0" w:color="auto" w:frame="1"/>
          <w:shd w:val="clear" w:color="auto" w:fill="FFFFFF"/>
        </w:rPr>
        <w:t>опасности</w:t>
      </w:r>
      <w:proofErr w:type="gramEnd"/>
      <w:r w:rsidRPr="00926020">
        <w:rPr>
          <w:i/>
          <w:color w:val="000000"/>
          <w:bdr w:val="none" w:sz="0" w:space="0" w:color="auto" w:frame="1"/>
          <w:shd w:val="clear" w:color="auto" w:fill="FFFFFF"/>
        </w:rPr>
        <w:t xml:space="preserve"> и риски вам угрожают</w:t>
      </w:r>
      <w:r>
        <w:rPr>
          <w:i/>
          <w:color w:val="000000"/>
          <w:bdr w:val="none" w:sz="0" w:space="0" w:color="auto" w:frame="1"/>
          <w:shd w:val="clear" w:color="auto" w:fill="FFFFFF"/>
        </w:rPr>
        <w:t xml:space="preserve"> при занятиях вашим видом спорта</w:t>
      </w:r>
      <w:r w:rsidRPr="00926020">
        <w:rPr>
          <w:i/>
          <w:color w:val="000000"/>
          <w:bdr w:val="none" w:sz="0" w:space="0" w:color="auto" w:frame="1"/>
          <w:shd w:val="clear" w:color="auto" w:fill="FFFFFF"/>
        </w:rPr>
        <w:t>.</w:t>
      </w:r>
    </w:p>
    <w:p w:rsidR="00AE2AF0" w:rsidRPr="00926020" w:rsidRDefault="00AE2AF0" w:rsidP="00AE2AF0">
      <w:pPr>
        <w:textAlignment w:val="baseline"/>
        <w:rPr>
          <w:i/>
          <w:color w:val="000000"/>
          <w:bdr w:val="none" w:sz="0" w:space="0" w:color="auto" w:frame="1"/>
          <w:shd w:val="clear" w:color="auto" w:fill="FFFFFF"/>
        </w:rPr>
      </w:pPr>
    </w:p>
    <w:p w:rsidR="00AE2AF0" w:rsidRPr="00707A3C" w:rsidRDefault="00AE2AF0" w:rsidP="00AE2AF0">
      <w:pPr>
        <w:textAlignment w:val="baseline"/>
        <w:rPr>
          <w:b/>
          <w:i/>
          <w:color w:val="000000"/>
          <w:bdr w:val="none" w:sz="0" w:space="0" w:color="auto" w:frame="1"/>
          <w:shd w:val="clear" w:color="auto" w:fill="FFFFFF"/>
        </w:rPr>
      </w:pPr>
      <w:r>
        <w:rPr>
          <w:b/>
          <w:i/>
          <w:color w:val="000000"/>
          <w:bdr w:val="none" w:sz="0" w:space="0" w:color="auto" w:frame="1"/>
          <w:shd w:val="clear" w:color="auto" w:fill="FFFFFF"/>
        </w:rPr>
        <w:t>ЗАДАНИЕ 2</w:t>
      </w:r>
    </w:p>
    <w:p w:rsidR="00AE2AF0" w:rsidRPr="00707A3C" w:rsidRDefault="00AE2AF0" w:rsidP="00AE2AF0">
      <w:pPr>
        <w:textAlignment w:val="baseline"/>
        <w:rPr>
          <w:ins w:id="1" w:author="Unknown"/>
          <w:i/>
          <w:color w:val="000000"/>
          <w:bdr w:val="none" w:sz="0" w:space="0" w:color="auto" w:frame="1"/>
          <w:shd w:val="clear" w:color="auto" w:fill="FFFFFF"/>
        </w:rPr>
      </w:pPr>
      <w:r w:rsidRPr="00926020">
        <w:rPr>
          <w:i/>
          <w:color w:val="000000"/>
          <w:bdr w:val="none" w:sz="0" w:space="0" w:color="auto" w:frame="1"/>
          <w:shd w:val="clear" w:color="auto" w:fill="FFFFFF"/>
        </w:rPr>
        <w:t xml:space="preserve">Ознакомьтесь с перечнем </w:t>
      </w:r>
      <w:r w:rsidRPr="00707A3C">
        <w:rPr>
          <w:b/>
          <w:i/>
          <w:color w:val="000000"/>
          <w:bdr w:val="none" w:sz="0" w:space="0" w:color="auto" w:frame="1"/>
          <w:shd w:val="clear" w:color="auto" w:fill="FFFFFF"/>
        </w:rPr>
        <w:t>профессиональны</w:t>
      </w:r>
      <w:r w:rsidRPr="00707A3C">
        <w:rPr>
          <w:i/>
          <w:color w:val="000000"/>
          <w:bdr w:val="none" w:sz="0" w:space="0" w:color="auto" w:frame="1"/>
          <w:shd w:val="clear" w:color="auto" w:fill="FFFFFF"/>
        </w:rPr>
        <w:t>х  заболеваний спортсменов.  Выпишите те заболевания, которые связаны с вашим видом спорта.</w:t>
      </w:r>
      <w:r>
        <w:rPr>
          <w:i/>
          <w:color w:val="000000"/>
          <w:bdr w:val="none" w:sz="0" w:space="0" w:color="auto" w:frame="1"/>
          <w:shd w:val="clear" w:color="auto" w:fill="FFFFFF"/>
        </w:rPr>
        <w:t xml:space="preserve"> Можно дополнить список заболеваний.</w:t>
      </w:r>
    </w:p>
    <w:p w:rsidR="00AE2AF0" w:rsidRDefault="00AE2AF0" w:rsidP="00AE2AF0">
      <w:pPr>
        <w:numPr>
          <w:ilvl w:val="0"/>
          <w:numId w:val="21"/>
        </w:numPr>
        <w:spacing w:after="200" w:line="276" w:lineRule="auto"/>
        <w:contextualSpacing/>
        <w:textAlignment w:val="baseline"/>
        <w:outlineLvl w:val="1"/>
        <w:rPr>
          <w:rFonts w:ascii="CuprumBold" w:hAnsi="CuprumBold" w:cs="Arial"/>
          <w:b/>
          <w:bCs/>
          <w:i/>
          <w:color w:val="000000"/>
          <w:sz w:val="28"/>
          <w:szCs w:val="28"/>
        </w:rPr>
      </w:pPr>
    </w:p>
    <w:p w:rsidR="00AE2AF0" w:rsidRPr="00707A3C" w:rsidRDefault="00AE2AF0" w:rsidP="00AE2AF0">
      <w:pPr>
        <w:spacing w:after="200" w:line="276" w:lineRule="auto"/>
        <w:contextualSpacing/>
        <w:textAlignment w:val="baseline"/>
        <w:outlineLvl w:val="1"/>
        <w:rPr>
          <w:rFonts w:ascii="CuprumBold" w:hAnsi="CuprumBold" w:cs="Arial"/>
          <w:b/>
          <w:bCs/>
          <w:i/>
          <w:color w:val="000000"/>
          <w:sz w:val="28"/>
          <w:szCs w:val="28"/>
        </w:rPr>
      </w:pPr>
      <w:r w:rsidRPr="00707A3C">
        <w:rPr>
          <w:rFonts w:ascii="CuprumBold" w:hAnsi="CuprumBold" w:cs="Arial"/>
          <w:b/>
          <w:bCs/>
          <w:i/>
          <w:color w:val="000000"/>
          <w:sz w:val="28"/>
          <w:szCs w:val="28"/>
        </w:rPr>
        <w:t>Профессиональные болезни спортсменов:</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t>острый отит</w:t>
      </w:r>
      <w:proofErr w:type="gramStart"/>
      <w:r w:rsidRPr="00707A3C">
        <w:rPr>
          <w:i/>
          <w:color w:val="454343"/>
          <w:sz w:val="22"/>
          <w:szCs w:val="22"/>
        </w:rPr>
        <w:t xml:space="preserve"> ;</w:t>
      </w:r>
      <w:proofErr w:type="gramEnd"/>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t xml:space="preserve">инфекционные болезни уха и носовых пазух </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t>повреждение барабанной перепонки</w:t>
      </w:r>
      <w:proofErr w:type="gramStart"/>
      <w:r w:rsidRPr="00707A3C">
        <w:rPr>
          <w:i/>
          <w:color w:val="454343"/>
          <w:sz w:val="22"/>
          <w:szCs w:val="22"/>
        </w:rPr>
        <w:t xml:space="preserve"> .</w:t>
      </w:r>
      <w:proofErr w:type="gramEnd"/>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lastRenderedPageBreak/>
        <w:t xml:space="preserve">переломы, растяжения связок, разрывы мышц </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t xml:space="preserve"> вывихи, </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t>сотрясения мозга</w:t>
      </w:r>
      <w:r w:rsidRPr="00707A3C">
        <w:rPr>
          <w:color w:val="454343"/>
          <w:sz w:val="22"/>
          <w:szCs w:val="22"/>
        </w:rPr>
        <w:t>.</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sz w:val="22"/>
          <w:szCs w:val="22"/>
        </w:rPr>
        <w:t xml:space="preserve">бурситы, артриты;  </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rPr>
        <w:t>воспаления связок и сухожилий (</w:t>
      </w:r>
      <w:proofErr w:type="spellStart"/>
      <w:r w:rsidRPr="00707A3C">
        <w:rPr>
          <w:b/>
          <w:i/>
          <w:color w:val="454343"/>
        </w:rPr>
        <w:t>лигаментит</w:t>
      </w:r>
      <w:proofErr w:type="spellEnd"/>
      <w:r w:rsidRPr="00707A3C">
        <w:rPr>
          <w:b/>
          <w:i/>
          <w:color w:val="454343"/>
        </w:rPr>
        <w:t xml:space="preserve">, </w:t>
      </w:r>
      <w:proofErr w:type="spellStart"/>
      <w:r w:rsidRPr="00707A3C">
        <w:rPr>
          <w:b/>
          <w:i/>
          <w:color w:val="454343"/>
        </w:rPr>
        <w:t>тендинит</w:t>
      </w:r>
      <w:proofErr w:type="spellEnd"/>
      <w:r w:rsidRPr="00707A3C">
        <w:rPr>
          <w:i/>
          <w:color w:val="454343"/>
        </w:rPr>
        <w:t>);</w:t>
      </w:r>
    </w:p>
    <w:p w:rsidR="00AE2AF0" w:rsidRPr="00707A3C" w:rsidRDefault="00AE2AF0" w:rsidP="00AE2AF0">
      <w:pPr>
        <w:numPr>
          <w:ilvl w:val="0"/>
          <w:numId w:val="16"/>
        </w:numPr>
        <w:spacing w:after="200"/>
        <w:ind w:left="714" w:hanging="357"/>
        <w:textAlignment w:val="baseline"/>
        <w:rPr>
          <w:i/>
          <w:color w:val="454343"/>
          <w:sz w:val="22"/>
          <w:szCs w:val="22"/>
        </w:rPr>
      </w:pPr>
      <w:r w:rsidRPr="00707A3C">
        <w:rPr>
          <w:i/>
          <w:color w:val="454343"/>
        </w:rPr>
        <w:t>воспаление надкостницы (</w:t>
      </w:r>
      <w:r w:rsidRPr="00707A3C">
        <w:rPr>
          <w:b/>
          <w:i/>
          <w:color w:val="454343"/>
        </w:rPr>
        <w:t>периостит</w:t>
      </w:r>
      <w:r w:rsidRPr="00707A3C">
        <w:rPr>
          <w:i/>
          <w:color w:val="454343"/>
        </w:rPr>
        <w:t>);</w:t>
      </w:r>
    </w:p>
    <w:p w:rsidR="00AE2AF0" w:rsidRPr="00707A3C" w:rsidRDefault="00AE2AF0" w:rsidP="00AE2AF0">
      <w:pPr>
        <w:numPr>
          <w:ilvl w:val="0"/>
          <w:numId w:val="17"/>
        </w:numPr>
        <w:spacing w:after="200"/>
        <w:ind w:left="714" w:hanging="357"/>
        <w:textAlignment w:val="baseline"/>
        <w:rPr>
          <w:i/>
          <w:color w:val="454343"/>
        </w:rPr>
      </w:pPr>
      <w:r w:rsidRPr="00707A3C">
        <w:rPr>
          <w:i/>
          <w:color w:val="454343"/>
        </w:rPr>
        <w:t>травматические миозиты (асептическое воспаление мышц);</w:t>
      </w:r>
    </w:p>
    <w:p w:rsidR="00AE2AF0" w:rsidRPr="00707A3C" w:rsidRDefault="00AE2AF0" w:rsidP="00AE2AF0">
      <w:pPr>
        <w:numPr>
          <w:ilvl w:val="0"/>
          <w:numId w:val="17"/>
        </w:numPr>
        <w:spacing w:after="200"/>
        <w:ind w:left="714" w:hanging="357"/>
        <w:textAlignment w:val="baseline"/>
        <w:rPr>
          <w:i/>
          <w:color w:val="454343"/>
        </w:rPr>
      </w:pPr>
      <w:proofErr w:type="spellStart"/>
      <w:r w:rsidRPr="00707A3C">
        <w:rPr>
          <w:i/>
          <w:color w:val="454343"/>
        </w:rPr>
        <w:t>васкулиты</w:t>
      </w:r>
      <w:proofErr w:type="spellEnd"/>
      <w:r w:rsidRPr="00707A3C">
        <w:rPr>
          <w:i/>
          <w:color w:val="454343"/>
        </w:rPr>
        <w:t xml:space="preserve"> и флебиты (воспалительные процессы в сосудах);</w:t>
      </w:r>
    </w:p>
    <w:p w:rsidR="00AE2AF0" w:rsidRPr="00707A3C" w:rsidRDefault="00AE2AF0" w:rsidP="00AE2AF0">
      <w:pPr>
        <w:numPr>
          <w:ilvl w:val="0"/>
          <w:numId w:val="17"/>
        </w:numPr>
        <w:spacing w:after="200"/>
        <w:ind w:left="714" w:hanging="357"/>
        <w:textAlignment w:val="baseline"/>
        <w:rPr>
          <w:i/>
          <w:color w:val="454343"/>
        </w:rPr>
      </w:pPr>
      <w:r w:rsidRPr="00707A3C">
        <w:rPr>
          <w:i/>
          <w:color w:val="454343"/>
        </w:rPr>
        <w:t>болезнь Паркинсона и Альцгеймера.</w:t>
      </w:r>
    </w:p>
    <w:p w:rsidR="00AE2AF0" w:rsidRPr="00707A3C" w:rsidRDefault="00AE2AF0" w:rsidP="00AE2AF0">
      <w:pPr>
        <w:numPr>
          <w:ilvl w:val="0"/>
          <w:numId w:val="18"/>
        </w:numPr>
        <w:spacing w:after="200"/>
        <w:ind w:left="714" w:hanging="357"/>
        <w:textAlignment w:val="baseline"/>
        <w:rPr>
          <w:i/>
          <w:color w:val="454343"/>
          <w:sz w:val="23"/>
          <w:szCs w:val="23"/>
        </w:rPr>
      </w:pPr>
      <w:proofErr w:type="spellStart"/>
      <w:r w:rsidRPr="00707A3C">
        <w:rPr>
          <w:i/>
          <w:color w:val="454343"/>
          <w:sz w:val="23"/>
          <w:szCs w:val="23"/>
        </w:rPr>
        <w:t>тендинит</w:t>
      </w:r>
      <w:proofErr w:type="spellEnd"/>
      <w:r w:rsidRPr="00707A3C">
        <w:rPr>
          <w:i/>
          <w:color w:val="454343"/>
          <w:sz w:val="23"/>
          <w:szCs w:val="23"/>
        </w:rPr>
        <w:t xml:space="preserve"> голеностопного сустава («синдром бегуна»)</w:t>
      </w:r>
    </w:p>
    <w:p w:rsidR="00AE2AF0" w:rsidRPr="00707A3C" w:rsidRDefault="00AE2AF0" w:rsidP="00AE2AF0">
      <w:pPr>
        <w:numPr>
          <w:ilvl w:val="0"/>
          <w:numId w:val="18"/>
        </w:numPr>
        <w:spacing w:after="200"/>
        <w:ind w:left="714" w:hanging="357"/>
        <w:textAlignment w:val="baseline"/>
        <w:rPr>
          <w:i/>
          <w:color w:val="454343"/>
          <w:sz w:val="23"/>
          <w:szCs w:val="23"/>
        </w:rPr>
      </w:pPr>
      <w:r w:rsidRPr="00707A3C">
        <w:rPr>
          <w:i/>
          <w:color w:val="454343"/>
          <w:sz w:val="23"/>
          <w:szCs w:val="23"/>
        </w:rPr>
        <w:t>воспалительный процесс в надкостнице большеберцовой кости;</w:t>
      </w:r>
    </w:p>
    <w:p w:rsidR="00AE2AF0" w:rsidRPr="00707A3C" w:rsidRDefault="00AE2AF0" w:rsidP="00AE2AF0">
      <w:pPr>
        <w:numPr>
          <w:ilvl w:val="0"/>
          <w:numId w:val="18"/>
        </w:numPr>
        <w:spacing w:after="200"/>
        <w:ind w:left="714" w:hanging="357"/>
        <w:textAlignment w:val="baseline"/>
        <w:rPr>
          <w:i/>
          <w:color w:val="454343"/>
          <w:sz w:val="23"/>
          <w:szCs w:val="23"/>
        </w:rPr>
      </w:pPr>
      <w:proofErr w:type="spellStart"/>
      <w:r w:rsidRPr="00707A3C">
        <w:rPr>
          <w:i/>
          <w:color w:val="454343"/>
          <w:sz w:val="23"/>
          <w:szCs w:val="23"/>
        </w:rPr>
        <w:t>фасцит</w:t>
      </w:r>
      <w:proofErr w:type="spellEnd"/>
      <w:r w:rsidRPr="00707A3C">
        <w:rPr>
          <w:i/>
          <w:color w:val="454343"/>
          <w:sz w:val="23"/>
          <w:szCs w:val="23"/>
        </w:rPr>
        <w:t xml:space="preserve"> толстого сухожилия подошвенной части стопы</w:t>
      </w:r>
    </w:p>
    <w:p w:rsidR="00AE2AF0" w:rsidRPr="00707A3C" w:rsidRDefault="00AE2AF0" w:rsidP="00AE2AF0">
      <w:pPr>
        <w:numPr>
          <w:ilvl w:val="0"/>
          <w:numId w:val="18"/>
        </w:numPr>
        <w:spacing w:after="200"/>
        <w:ind w:left="714" w:hanging="357"/>
        <w:textAlignment w:val="baseline"/>
        <w:rPr>
          <w:i/>
          <w:color w:val="454343"/>
          <w:sz w:val="23"/>
          <w:szCs w:val="23"/>
        </w:rPr>
      </w:pPr>
      <w:r w:rsidRPr="00707A3C">
        <w:rPr>
          <w:i/>
          <w:color w:val="454343"/>
          <w:sz w:val="23"/>
          <w:szCs w:val="23"/>
        </w:rPr>
        <w:t xml:space="preserve"> повреждение мышечных волокон бедер, икр, а также сухожилий;</w:t>
      </w:r>
    </w:p>
    <w:p w:rsidR="00AE2AF0" w:rsidRPr="00707A3C" w:rsidRDefault="00AE2AF0" w:rsidP="00AE2AF0">
      <w:pPr>
        <w:numPr>
          <w:ilvl w:val="0"/>
          <w:numId w:val="18"/>
        </w:numPr>
        <w:spacing w:after="200"/>
        <w:ind w:left="714" w:hanging="357"/>
        <w:textAlignment w:val="baseline"/>
        <w:rPr>
          <w:i/>
          <w:color w:val="454343"/>
          <w:sz w:val="23"/>
          <w:szCs w:val="23"/>
        </w:rPr>
      </w:pPr>
      <w:r w:rsidRPr="00707A3C">
        <w:rPr>
          <w:i/>
          <w:color w:val="454343"/>
          <w:sz w:val="23"/>
          <w:szCs w:val="23"/>
        </w:rPr>
        <w:t>перегрузка позвоночника;</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переломы и трещины в костях голеностопа.</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 xml:space="preserve"> растяжения и разрывы связок;</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вывихи и подвывихи;</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артриты плечевого сустава;</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 xml:space="preserve">повреждения </w:t>
      </w:r>
      <w:proofErr w:type="spellStart"/>
      <w:r w:rsidRPr="00707A3C">
        <w:rPr>
          <w:i/>
          <w:color w:val="454343"/>
        </w:rPr>
        <w:t>окололопаточных</w:t>
      </w:r>
      <w:proofErr w:type="spellEnd"/>
      <w:r w:rsidRPr="00707A3C">
        <w:rPr>
          <w:i/>
          <w:color w:val="454343"/>
        </w:rPr>
        <w:t xml:space="preserve"> мышц и связок;</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грыжи межпозвоночных дисков</w:t>
      </w:r>
      <w:r w:rsidRPr="00707A3C">
        <w:rPr>
          <w:rFonts w:ascii="Arial" w:hAnsi="Arial" w:cs="Arial"/>
          <w:color w:val="454343"/>
          <w:sz w:val="23"/>
          <w:szCs w:val="23"/>
        </w:rPr>
        <w:t xml:space="preserve"> </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sz w:val="23"/>
          <w:szCs w:val="23"/>
        </w:rPr>
        <w:t>ретроградная амнезия</w:t>
      </w:r>
      <w:r w:rsidRPr="00707A3C">
        <w:rPr>
          <w:rFonts w:ascii="Arial" w:hAnsi="Arial" w:cs="Arial"/>
          <w:color w:val="454343"/>
          <w:sz w:val="23"/>
          <w:szCs w:val="23"/>
        </w:rPr>
        <w:t xml:space="preserve"> </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черепно-мозговые травмы, переломы костей носа, ушибы и рассечения</w:t>
      </w:r>
      <w:r w:rsidRPr="00707A3C">
        <w:rPr>
          <w:rFonts w:ascii="Arial" w:hAnsi="Arial" w:cs="Arial"/>
          <w:color w:val="454343"/>
          <w:sz w:val="23"/>
          <w:szCs w:val="23"/>
        </w:rPr>
        <w:t xml:space="preserve"> </w:t>
      </w:r>
    </w:p>
    <w:p w:rsidR="00AE2AF0" w:rsidRPr="00707A3C" w:rsidRDefault="00AE2AF0" w:rsidP="00AE2AF0">
      <w:pPr>
        <w:numPr>
          <w:ilvl w:val="0"/>
          <w:numId w:val="19"/>
        </w:numPr>
        <w:spacing w:after="200"/>
        <w:ind w:left="714" w:hanging="357"/>
        <w:textAlignment w:val="baseline"/>
        <w:rPr>
          <w:i/>
          <w:color w:val="454343"/>
        </w:rPr>
      </w:pPr>
      <w:r w:rsidRPr="00707A3C">
        <w:rPr>
          <w:i/>
          <w:color w:val="454343"/>
        </w:rPr>
        <w:t>повреждение внутренних органов, в том числе разрывы печени и селезенки;</w:t>
      </w:r>
      <w:r w:rsidRPr="00707A3C">
        <w:rPr>
          <w:rFonts w:ascii="Arial" w:hAnsi="Arial" w:cs="Arial"/>
          <w:color w:val="222222"/>
          <w:sz w:val="27"/>
          <w:szCs w:val="27"/>
        </w:rPr>
        <w:t xml:space="preserve"> </w:t>
      </w:r>
    </w:p>
    <w:p w:rsidR="00AE2AF0" w:rsidRDefault="00AE2AF0" w:rsidP="00AE2AF0">
      <w:pPr>
        <w:numPr>
          <w:ilvl w:val="0"/>
          <w:numId w:val="19"/>
        </w:numPr>
        <w:spacing w:after="200"/>
        <w:ind w:left="714" w:hanging="357"/>
        <w:textAlignment w:val="baseline"/>
        <w:rPr>
          <w:i/>
          <w:color w:val="454343"/>
        </w:rPr>
      </w:pPr>
      <w:r w:rsidRPr="00707A3C">
        <w:rPr>
          <w:i/>
          <w:color w:val="222222"/>
        </w:rPr>
        <w:t>грибковые инфекции</w:t>
      </w:r>
    </w:p>
    <w:p w:rsidR="00AE2AF0" w:rsidRPr="00707A3C" w:rsidRDefault="00AE2AF0" w:rsidP="00AE2AF0">
      <w:pPr>
        <w:spacing w:after="200"/>
        <w:ind w:left="-426"/>
        <w:textAlignment w:val="baseline"/>
        <w:rPr>
          <w:i/>
          <w:color w:val="454343"/>
        </w:rPr>
      </w:pPr>
      <w:r w:rsidRPr="00707A3C">
        <w:rPr>
          <w:b/>
          <w:i/>
          <w:color w:val="000000"/>
          <w:bdr w:val="none" w:sz="0" w:space="0" w:color="auto" w:frame="1"/>
          <w:shd w:val="clear" w:color="auto" w:fill="FFFFFF"/>
        </w:rPr>
        <w:t xml:space="preserve">ЗАДАНИЕ </w:t>
      </w:r>
      <w:r>
        <w:rPr>
          <w:b/>
          <w:i/>
          <w:color w:val="000000"/>
          <w:bdr w:val="none" w:sz="0" w:space="0" w:color="auto" w:frame="1"/>
          <w:shd w:val="clear" w:color="auto" w:fill="FFFFFF"/>
        </w:rPr>
        <w:t>3</w:t>
      </w:r>
    </w:p>
    <w:p w:rsidR="00AE2AF0" w:rsidRPr="00AE2AF0" w:rsidRDefault="00AE2AF0" w:rsidP="00AE2AF0">
      <w:pPr>
        <w:ind w:left="-426"/>
        <w:textAlignment w:val="baseline"/>
        <w:rPr>
          <w:i/>
          <w:bdr w:val="none" w:sz="0" w:space="0" w:color="auto" w:frame="1"/>
          <w:shd w:val="clear" w:color="auto" w:fill="FFFFFF"/>
        </w:rPr>
      </w:pPr>
      <w:r w:rsidRPr="00AE2AF0">
        <w:rPr>
          <w:i/>
          <w:color w:val="000000" w:themeColor="text1"/>
        </w:rPr>
        <w:t xml:space="preserve"> Используя личный опыт, наблюдения, </w:t>
      </w:r>
      <w:proofErr w:type="spellStart"/>
      <w:r w:rsidRPr="00AE2AF0">
        <w:rPr>
          <w:i/>
        </w:rPr>
        <w:t>интернет-ресурсы</w:t>
      </w:r>
      <w:proofErr w:type="spellEnd"/>
      <w:r w:rsidRPr="00AE2AF0">
        <w:rPr>
          <w:i/>
        </w:rPr>
        <w:t xml:space="preserve"> опишите 2-3 заболевания, которые возникают у спортсменов занимающимся вашим видом спорта</w:t>
      </w:r>
    </w:p>
    <w:p w:rsidR="00AE2AF0" w:rsidRPr="00707A3C" w:rsidRDefault="00AE2AF0" w:rsidP="00AE2AF0">
      <w:pPr>
        <w:spacing w:after="200" w:line="276" w:lineRule="auto"/>
        <w:ind w:left="-426"/>
        <w:rPr>
          <w:rFonts w:ascii="Calibri" w:hAnsi="Calibri"/>
          <w:sz w:val="22"/>
          <w:szCs w:val="22"/>
        </w:rPr>
      </w:pPr>
    </w:p>
    <w:p w:rsidR="00AE2AF0" w:rsidRPr="00707A3C" w:rsidRDefault="00AE2AF0" w:rsidP="00AE2AF0">
      <w:pPr>
        <w:tabs>
          <w:tab w:val="left" w:pos="3225"/>
        </w:tabs>
        <w:spacing w:after="200" w:line="276" w:lineRule="auto"/>
        <w:ind w:left="-993"/>
        <w:rPr>
          <w:b/>
          <w:sz w:val="28"/>
          <w:szCs w:val="28"/>
        </w:rPr>
      </w:pPr>
      <w:r w:rsidRPr="00707A3C">
        <w:rPr>
          <w:rFonts w:ascii="Calibri" w:hAnsi="Calibri"/>
          <w:sz w:val="22"/>
          <w:szCs w:val="22"/>
        </w:rPr>
        <w:tab/>
      </w:r>
      <w:r w:rsidRPr="00707A3C">
        <w:rPr>
          <w:b/>
          <w:sz w:val="28"/>
          <w:szCs w:val="28"/>
        </w:rPr>
        <w:t>Примерный план</w:t>
      </w:r>
    </w:p>
    <w:p w:rsidR="00AE2AF0" w:rsidRPr="00707A3C" w:rsidRDefault="00AE2AF0" w:rsidP="00AE2AF0">
      <w:pPr>
        <w:spacing w:after="200" w:line="276" w:lineRule="auto"/>
        <w:rPr>
          <w:i/>
        </w:rPr>
      </w:pPr>
      <w:r w:rsidRPr="00707A3C">
        <w:rPr>
          <w:i/>
        </w:rPr>
        <w:t xml:space="preserve">1.Название заболевания                                                                                                      2.Причины  обусловившие возникновение болезни                                                            </w:t>
      </w:r>
      <w:r>
        <w:rPr>
          <w:i/>
        </w:rPr>
        <w:t xml:space="preserve">                     </w:t>
      </w:r>
      <w:r>
        <w:rPr>
          <w:i/>
        </w:rPr>
        <w:lastRenderedPageBreak/>
        <w:t>3. Симптомы болезни и</w:t>
      </w:r>
      <w:proofErr w:type="gramStart"/>
      <w:r>
        <w:rPr>
          <w:i/>
        </w:rPr>
        <w:t xml:space="preserve"> </w:t>
      </w:r>
      <w:r w:rsidRPr="00707A3C">
        <w:rPr>
          <w:i/>
        </w:rPr>
        <w:t>,</w:t>
      </w:r>
      <w:proofErr w:type="gramEnd"/>
      <w:r w:rsidRPr="00707A3C">
        <w:rPr>
          <w:i/>
        </w:rPr>
        <w:t xml:space="preserve"> состояние спортсмена                                                                                                      4. Профилактика заболеваний</w:t>
      </w:r>
    </w:p>
    <w:p w:rsidR="00AE2AF0" w:rsidRPr="0077621D" w:rsidRDefault="00AE2AF0" w:rsidP="00AE2AF0">
      <w:pPr>
        <w:spacing w:after="200" w:line="276" w:lineRule="auto"/>
        <w:jc w:val="center"/>
        <w:rPr>
          <w:b/>
          <w:color w:val="C00000"/>
          <w:sz w:val="28"/>
          <w:szCs w:val="28"/>
        </w:rPr>
      </w:pPr>
      <w:r w:rsidRPr="0077621D">
        <w:rPr>
          <w:b/>
          <w:color w:val="C00000"/>
          <w:sz w:val="28"/>
          <w:szCs w:val="28"/>
        </w:rPr>
        <w:t>Практическое задание №22</w:t>
      </w:r>
    </w:p>
    <w:p w:rsidR="00AE2AF0" w:rsidRPr="00AE2AF0" w:rsidRDefault="00AE2AF0" w:rsidP="00AE2AF0">
      <w:pPr>
        <w:spacing w:after="200" w:line="276" w:lineRule="auto"/>
        <w:jc w:val="center"/>
        <w:rPr>
          <w:b/>
          <w:i/>
          <w:color w:val="C00000"/>
          <w:sz w:val="28"/>
          <w:szCs w:val="28"/>
        </w:rPr>
      </w:pPr>
      <w:r w:rsidRPr="0077621D">
        <w:rPr>
          <w:b/>
          <w:i/>
          <w:color w:val="C00000"/>
          <w:sz w:val="28"/>
          <w:szCs w:val="28"/>
        </w:rPr>
        <w:t>Создание презентации на тему» Опасности в разных видах спорта</w:t>
      </w:r>
      <w:r w:rsidRPr="00AE2AF0">
        <w:rPr>
          <w:b/>
          <w:i/>
          <w:color w:val="C00000"/>
          <w:sz w:val="28"/>
          <w:szCs w:val="28"/>
        </w:rPr>
        <w:t>»</w:t>
      </w:r>
      <w:r>
        <w:rPr>
          <w:b/>
          <w:i/>
          <w:color w:val="C00000"/>
          <w:sz w:val="28"/>
          <w:szCs w:val="28"/>
        </w:rPr>
        <w:t xml:space="preserve">                                       </w:t>
      </w:r>
      <w:r w:rsidRPr="00AE2AF0">
        <w:rPr>
          <w:color w:val="000000" w:themeColor="text1"/>
          <w:sz w:val="28"/>
          <w:szCs w:val="28"/>
        </w:rPr>
        <w:t>(можно только  о своем виде спорта</w:t>
      </w:r>
      <w:r>
        <w:rPr>
          <w:color w:val="000000" w:themeColor="text1"/>
          <w:sz w:val="28"/>
          <w:szCs w:val="28"/>
        </w:rPr>
        <w:t>,</w:t>
      </w:r>
      <w:r w:rsidRPr="00AE2AF0">
        <w:rPr>
          <w:color w:val="000000" w:themeColor="text1"/>
          <w:sz w:val="28"/>
          <w:szCs w:val="28"/>
        </w:rPr>
        <w:t xml:space="preserve"> </w:t>
      </w:r>
      <w:r w:rsidRPr="00AE2AF0">
        <w:rPr>
          <w:b/>
          <w:sz w:val="28"/>
          <w:szCs w:val="28"/>
        </w:rPr>
        <w:t>10-12 слайдов</w:t>
      </w:r>
      <w:r w:rsidRPr="00AE2AF0">
        <w:rPr>
          <w:sz w:val="28"/>
          <w:szCs w:val="28"/>
        </w:rPr>
        <w:t>)</w:t>
      </w:r>
    </w:p>
    <w:p w:rsidR="00AE2AF0" w:rsidRDefault="00AE2AF0" w:rsidP="00653CC3">
      <w:pPr>
        <w:rPr>
          <w:sz w:val="28"/>
          <w:szCs w:val="28"/>
        </w:rPr>
      </w:pPr>
    </w:p>
    <w:p w:rsidR="00AE2AF0" w:rsidRDefault="00AE2AF0" w:rsidP="00AE2AF0">
      <w:pPr>
        <w:tabs>
          <w:tab w:val="left" w:pos="2175"/>
        </w:tabs>
        <w:rPr>
          <w:sz w:val="28"/>
          <w:szCs w:val="28"/>
        </w:rPr>
      </w:pPr>
      <w:r>
        <w:rPr>
          <w:sz w:val="28"/>
          <w:szCs w:val="28"/>
        </w:rPr>
        <w:t xml:space="preserve">                                                </w:t>
      </w: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E2AF0" w:rsidRDefault="00AE2AF0" w:rsidP="00AE2AF0">
      <w:pPr>
        <w:tabs>
          <w:tab w:val="left" w:pos="2175"/>
        </w:tabs>
        <w:rPr>
          <w:sz w:val="28"/>
          <w:szCs w:val="28"/>
        </w:rPr>
      </w:pPr>
    </w:p>
    <w:p w:rsidR="00A26049" w:rsidRDefault="00A26049" w:rsidP="00AE2AF0">
      <w:pPr>
        <w:tabs>
          <w:tab w:val="left" w:pos="2175"/>
        </w:tabs>
        <w:jc w:val="center"/>
        <w:rPr>
          <w:b/>
          <w:color w:val="C00000"/>
          <w:sz w:val="72"/>
          <w:szCs w:val="72"/>
        </w:rPr>
      </w:pPr>
    </w:p>
    <w:p w:rsidR="00824166" w:rsidRDefault="00824166" w:rsidP="00AE2AF0">
      <w:pPr>
        <w:tabs>
          <w:tab w:val="left" w:pos="2175"/>
        </w:tabs>
        <w:jc w:val="center"/>
        <w:rPr>
          <w:b/>
          <w:color w:val="C00000"/>
          <w:sz w:val="72"/>
          <w:szCs w:val="72"/>
        </w:rPr>
      </w:pPr>
    </w:p>
    <w:p w:rsidR="00824166" w:rsidRDefault="00824166" w:rsidP="00AE2AF0">
      <w:pPr>
        <w:tabs>
          <w:tab w:val="left" w:pos="2175"/>
        </w:tabs>
        <w:jc w:val="center"/>
        <w:rPr>
          <w:b/>
          <w:color w:val="C00000"/>
          <w:sz w:val="72"/>
          <w:szCs w:val="72"/>
        </w:rPr>
      </w:pPr>
    </w:p>
    <w:p w:rsidR="00824166" w:rsidRDefault="00824166" w:rsidP="00AE2AF0">
      <w:pPr>
        <w:tabs>
          <w:tab w:val="left" w:pos="2175"/>
        </w:tabs>
        <w:jc w:val="center"/>
        <w:rPr>
          <w:b/>
          <w:color w:val="C00000"/>
          <w:sz w:val="72"/>
          <w:szCs w:val="72"/>
        </w:rPr>
      </w:pPr>
    </w:p>
    <w:p w:rsidR="00824166" w:rsidRDefault="00824166" w:rsidP="00AE2AF0">
      <w:pPr>
        <w:tabs>
          <w:tab w:val="left" w:pos="2175"/>
        </w:tabs>
        <w:jc w:val="center"/>
        <w:rPr>
          <w:b/>
          <w:color w:val="C00000"/>
          <w:sz w:val="72"/>
          <w:szCs w:val="72"/>
        </w:rPr>
      </w:pPr>
    </w:p>
    <w:p w:rsidR="008B445C" w:rsidRDefault="008B445C" w:rsidP="00AE2AF0">
      <w:pPr>
        <w:tabs>
          <w:tab w:val="left" w:pos="2175"/>
        </w:tabs>
        <w:jc w:val="center"/>
        <w:rPr>
          <w:b/>
          <w:color w:val="C00000"/>
          <w:sz w:val="72"/>
          <w:szCs w:val="72"/>
        </w:rPr>
      </w:pPr>
    </w:p>
    <w:p w:rsidR="00AE2AF0" w:rsidRDefault="00AE2AF0" w:rsidP="00AE2AF0">
      <w:pPr>
        <w:tabs>
          <w:tab w:val="left" w:pos="2175"/>
        </w:tabs>
        <w:jc w:val="center"/>
        <w:rPr>
          <w:b/>
          <w:color w:val="C00000"/>
          <w:sz w:val="72"/>
          <w:szCs w:val="72"/>
        </w:rPr>
      </w:pPr>
      <w:r w:rsidRPr="00AE2AF0">
        <w:rPr>
          <w:b/>
          <w:color w:val="C00000"/>
          <w:sz w:val="72"/>
          <w:szCs w:val="72"/>
        </w:rPr>
        <w:t>Май</w:t>
      </w:r>
    </w:p>
    <w:p w:rsidR="00824166" w:rsidRDefault="00824166" w:rsidP="00AE2AF0">
      <w:pPr>
        <w:tabs>
          <w:tab w:val="left" w:pos="2175"/>
        </w:tabs>
        <w:jc w:val="center"/>
        <w:rPr>
          <w:b/>
          <w:color w:val="C00000"/>
          <w:sz w:val="72"/>
          <w:szCs w:val="72"/>
        </w:rPr>
      </w:pPr>
    </w:p>
    <w:p w:rsidR="007410DE" w:rsidRPr="00A26049" w:rsidRDefault="00A26049" w:rsidP="00AE2AF0">
      <w:pPr>
        <w:tabs>
          <w:tab w:val="left" w:pos="2175"/>
        </w:tabs>
        <w:jc w:val="center"/>
        <w:rPr>
          <w:b/>
          <w:color w:val="000000" w:themeColor="text1"/>
          <w:sz w:val="28"/>
          <w:szCs w:val="28"/>
        </w:rPr>
      </w:pPr>
      <w:r w:rsidRPr="00A26049">
        <w:rPr>
          <w:b/>
          <w:color w:val="000000" w:themeColor="text1"/>
          <w:sz w:val="28"/>
          <w:szCs w:val="28"/>
        </w:rPr>
        <w:t xml:space="preserve">1.Познакомиться с презентацией  </w:t>
      </w:r>
      <w:r w:rsidRPr="00B7799E">
        <w:rPr>
          <w:b/>
          <w:color w:val="00B050"/>
          <w:sz w:val="28"/>
          <w:szCs w:val="28"/>
        </w:rPr>
        <w:t>«</w:t>
      </w:r>
      <w:r w:rsidRPr="00B56342">
        <w:rPr>
          <w:b/>
          <w:color w:val="00B050"/>
          <w:sz w:val="28"/>
          <w:szCs w:val="28"/>
        </w:rPr>
        <w:t>Заочная экскурсия в воинскую часть»</w:t>
      </w:r>
    </w:p>
    <w:p w:rsidR="00A26049" w:rsidRPr="00A26049" w:rsidRDefault="00A26049" w:rsidP="00A26049">
      <w:pPr>
        <w:spacing w:after="200" w:line="276" w:lineRule="auto"/>
        <w:rPr>
          <w:b/>
          <w:iCs/>
        </w:rPr>
      </w:pPr>
      <w:r w:rsidRPr="00A26049">
        <w:rPr>
          <w:b/>
          <w:iCs/>
        </w:rPr>
        <w:t xml:space="preserve">2.Выполнить </w:t>
      </w:r>
      <w:proofErr w:type="gramStart"/>
      <w:r w:rsidRPr="00A26049">
        <w:rPr>
          <w:b/>
          <w:iCs/>
        </w:rPr>
        <w:t>ПР</w:t>
      </w:r>
      <w:proofErr w:type="gramEnd"/>
      <w:r w:rsidRPr="00A26049">
        <w:rPr>
          <w:b/>
          <w:iCs/>
        </w:rPr>
        <w:t>№23, 24.</w:t>
      </w:r>
    </w:p>
    <w:p w:rsidR="00AE2AF0" w:rsidRPr="00A26049" w:rsidRDefault="00AE2AF0" w:rsidP="00AE2AF0">
      <w:pPr>
        <w:spacing w:after="200" w:line="276" w:lineRule="auto"/>
        <w:jc w:val="center"/>
        <w:rPr>
          <w:b/>
          <w:color w:val="C00000"/>
        </w:rPr>
      </w:pPr>
      <w:r w:rsidRPr="00A26049">
        <w:rPr>
          <w:b/>
          <w:iCs/>
          <w:color w:val="C00000"/>
        </w:rPr>
        <w:t xml:space="preserve">ПРАКТИЧЕСКОЕ ЗАНЯТИЕ </w:t>
      </w:r>
      <w:r w:rsidRPr="00A26049">
        <w:rPr>
          <w:b/>
          <w:color w:val="C00000"/>
        </w:rPr>
        <w:t>№ 23                                                                                               ПЕРВАЯ ПОМОЩЬ ПРИ ТРАВМАХ</w:t>
      </w:r>
    </w:p>
    <w:p w:rsidR="00AE2AF0" w:rsidRDefault="00AE2AF0" w:rsidP="00AE2AF0">
      <w:pPr>
        <w:rPr>
          <w:i/>
        </w:rPr>
      </w:pPr>
      <w:r w:rsidRPr="003F2D15">
        <w:rPr>
          <w:b/>
          <w:i/>
        </w:rPr>
        <w:t>Цель:</w:t>
      </w:r>
      <w:r>
        <w:t xml:space="preserve"> </w:t>
      </w:r>
      <w:r w:rsidRPr="003F2D15">
        <w:rPr>
          <w:i/>
        </w:rPr>
        <w:t>отработка алгоритма оказания первой помощи при травмах.</w:t>
      </w:r>
    </w:p>
    <w:p w:rsidR="00AE2AF0" w:rsidRPr="008A47D9" w:rsidRDefault="00AE2AF0" w:rsidP="00AE2AF0">
      <w:pPr>
        <w:spacing w:after="200" w:line="276" w:lineRule="auto"/>
        <w:jc w:val="both"/>
        <w:rPr>
          <w:i/>
        </w:rPr>
      </w:pPr>
      <w:r w:rsidRPr="008A47D9">
        <w:rPr>
          <w:b/>
          <w:i/>
        </w:rPr>
        <w:t>Материальное обеспечение</w:t>
      </w:r>
      <w:r w:rsidRPr="008A47D9">
        <w:rPr>
          <w:i/>
        </w:rPr>
        <w:t>:</w:t>
      </w:r>
      <w:r>
        <w:rPr>
          <w:i/>
        </w:rPr>
        <w:t xml:space="preserve"> </w:t>
      </w:r>
      <w:r w:rsidRPr="008A47D9">
        <w:rPr>
          <w:i/>
        </w:rPr>
        <w:t xml:space="preserve">тетрадь для практических занятий, методички, </w:t>
      </w:r>
      <w:r w:rsidRPr="008A47D9">
        <w:rPr>
          <w:i/>
          <w:color w:val="000000"/>
        </w:rPr>
        <w:t>раздаточный материал, учебные таблицы</w:t>
      </w:r>
      <w:r w:rsidRPr="008A47D9">
        <w:rPr>
          <w:i/>
        </w:rPr>
        <w:t xml:space="preserve">                                                                </w:t>
      </w:r>
    </w:p>
    <w:p w:rsidR="00AE2AF0" w:rsidRPr="004A0DA8" w:rsidRDefault="00AE2AF0" w:rsidP="00AE2AF0">
      <w:pPr>
        <w:rPr>
          <w:i/>
        </w:rPr>
      </w:pPr>
      <w:r>
        <w:rPr>
          <w:i/>
        </w:rPr>
        <w:t xml:space="preserve">                                                                  </w:t>
      </w:r>
      <w:r w:rsidRPr="003F2D15">
        <w:rPr>
          <w:b/>
          <w:i/>
        </w:rPr>
        <w:t>ХОД ЗАНЯТИЯ</w:t>
      </w:r>
    </w:p>
    <w:p w:rsidR="00AE2AF0" w:rsidRPr="008A47D9" w:rsidRDefault="00AE2AF0" w:rsidP="00AE2AF0">
      <w:pPr>
        <w:rPr>
          <w:b/>
          <w:i/>
          <w:sz w:val="22"/>
          <w:szCs w:val="22"/>
        </w:rPr>
      </w:pPr>
      <w:r w:rsidRPr="009724ED">
        <w:rPr>
          <w:b/>
          <w:i/>
          <w:sz w:val="22"/>
          <w:szCs w:val="22"/>
        </w:rPr>
        <w:t>ЗАДАНИЕ 1.</w:t>
      </w:r>
    </w:p>
    <w:p w:rsidR="00AE2AF0" w:rsidRPr="008A47D9" w:rsidRDefault="00AE2AF0" w:rsidP="00AE2AF0">
      <w:pPr>
        <w:rPr>
          <w:i/>
        </w:rPr>
      </w:pPr>
      <w:r w:rsidRPr="008A47D9">
        <w:rPr>
          <w:i/>
        </w:rPr>
        <w:t>Изучить теоретический материал по теме «Травмы и оказание первой помощи».</w:t>
      </w:r>
    </w:p>
    <w:p w:rsidR="00AE2AF0" w:rsidRPr="008A47D9" w:rsidRDefault="00AE2AF0" w:rsidP="00AE2AF0">
      <w:pPr>
        <w:rPr>
          <w:b/>
          <w:i/>
          <w:sz w:val="22"/>
          <w:szCs w:val="22"/>
        </w:rPr>
      </w:pPr>
      <w:r w:rsidRPr="009724ED">
        <w:rPr>
          <w:b/>
          <w:i/>
          <w:sz w:val="22"/>
          <w:szCs w:val="22"/>
        </w:rPr>
        <w:t>ЗАДАНИЕ 2.</w:t>
      </w:r>
    </w:p>
    <w:p w:rsidR="00AE2AF0" w:rsidRPr="007D2DB8" w:rsidRDefault="00AE2AF0" w:rsidP="00AE2AF0">
      <w:pPr>
        <w:ind w:left="360"/>
        <w:rPr>
          <w:i/>
        </w:rPr>
      </w:pPr>
      <w:r>
        <w:rPr>
          <w:i/>
        </w:rPr>
        <w:t>1.</w:t>
      </w:r>
      <w:r w:rsidRPr="007D2DB8">
        <w:rPr>
          <w:i/>
        </w:rPr>
        <w:t>Состав</w:t>
      </w:r>
      <w:r w:rsidR="007410DE">
        <w:rPr>
          <w:i/>
        </w:rPr>
        <w:t xml:space="preserve">ить </w:t>
      </w:r>
      <w:r w:rsidRPr="007D2DB8">
        <w:rPr>
          <w:i/>
        </w:rPr>
        <w:t>алгоритм оказания первой помощи при сильном ушибе (или вывихе)</w:t>
      </w:r>
    </w:p>
    <w:p w:rsidR="00AE2AF0" w:rsidRPr="007D2DB8" w:rsidRDefault="007410DE" w:rsidP="00AE2AF0">
      <w:pPr>
        <w:rPr>
          <w:i/>
        </w:rPr>
      </w:pPr>
      <w:r>
        <w:rPr>
          <w:i/>
        </w:rPr>
        <w:t xml:space="preserve">      2</w:t>
      </w:r>
      <w:r w:rsidR="00AE2AF0">
        <w:rPr>
          <w:i/>
        </w:rPr>
        <w:t>.</w:t>
      </w:r>
      <w:r w:rsidR="00AE2AF0" w:rsidRPr="007D2DB8">
        <w:rPr>
          <w:i/>
        </w:rPr>
        <w:t>Состав</w:t>
      </w:r>
      <w:r>
        <w:rPr>
          <w:i/>
        </w:rPr>
        <w:t xml:space="preserve">ить </w:t>
      </w:r>
      <w:r w:rsidR="00AE2AF0" w:rsidRPr="007D2DB8">
        <w:rPr>
          <w:i/>
        </w:rPr>
        <w:t>алгоритм оказания первой помощи при переломе конечности.</w:t>
      </w:r>
    </w:p>
    <w:p w:rsidR="007410DE" w:rsidRDefault="007410DE" w:rsidP="007410DE">
      <w:pPr>
        <w:rPr>
          <w:i/>
        </w:rPr>
      </w:pPr>
      <w:r>
        <w:rPr>
          <w:i/>
        </w:rPr>
        <w:t xml:space="preserve">     3.</w:t>
      </w:r>
      <w:r w:rsidRPr="007D2DB8">
        <w:rPr>
          <w:i/>
        </w:rPr>
        <w:t xml:space="preserve">Что такое растяжение связок? Каковы симптомы? В чем состоит первая помощь </w:t>
      </w:r>
    </w:p>
    <w:p w:rsidR="007410DE" w:rsidRDefault="007410DE" w:rsidP="007410DE">
      <w:pPr>
        <w:rPr>
          <w:i/>
        </w:rPr>
      </w:pPr>
      <w:r>
        <w:rPr>
          <w:i/>
        </w:rPr>
        <w:t xml:space="preserve">        </w:t>
      </w:r>
      <w:r w:rsidRPr="007D2DB8">
        <w:rPr>
          <w:i/>
        </w:rPr>
        <w:t>при вывихе</w:t>
      </w:r>
      <w:r>
        <w:rPr>
          <w:i/>
        </w:rPr>
        <w:t xml:space="preserve">                                                                                                                                                                  </w:t>
      </w:r>
    </w:p>
    <w:p w:rsidR="007410DE" w:rsidRDefault="007410DE" w:rsidP="007410DE">
      <w:pPr>
        <w:rPr>
          <w:i/>
        </w:rPr>
      </w:pPr>
      <w:r>
        <w:rPr>
          <w:i/>
        </w:rPr>
        <w:t xml:space="preserve">     4.</w:t>
      </w:r>
      <w:r w:rsidRPr="007D2DB8">
        <w:rPr>
          <w:i/>
        </w:rPr>
        <w:t xml:space="preserve">В чем особенности травм при ДТП, каков алгоритм действий по оказанию ПП </w:t>
      </w:r>
      <w:proofErr w:type="gramStart"/>
      <w:r w:rsidRPr="007D2DB8">
        <w:rPr>
          <w:i/>
        </w:rPr>
        <w:t>при</w:t>
      </w:r>
      <w:proofErr w:type="gramEnd"/>
      <w:r w:rsidRPr="007D2DB8">
        <w:rPr>
          <w:i/>
        </w:rPr>
        <w:t xml:space="preserve"> </w:t>
      </w:r>
      <w:r>
        <w:rPr>
          <w:i/>
        </w:rPr>
        <w:t xml:space="preserve">  </w:t>
      </w:r>
    </w:p>
    <w:p w:rsidR="007410DE" w:rsidRPr="007D2DB8" w:rsidRDefault="007410DE" w:rsidP="007410DE">
      <w:pPr>
        <w:rPr>
          <w:i/>
        </w:rPr>
      </w:pPr>
      <w:r>
        <w:rPr>
          <w:i/>
        </w:rPr>
        <w:t xml:space="preserve">        </w:t>
      </w:r>
      <w:r w:rsidRPr="007D2DB8">
        <w:rPr>
          <w:i/>
        </w:rPr>
        <w:t>ДТП?</w:t>
      </w:r>
    </w:p>
    <w:p w:rsidR="00AE2AF0" w:rsidRPr="00BD59B2" w:rsidRDefault="00AE2AF0" w:rsidP="00AE2AF0">
      <w:pPr>
        <w:pStyle w:val="a4"/>
        <w:rPr>
          <w:i/>
        </w:rPr>
      </w:pPr>
    </w:p>
    <w:p w:rsidR="00AE2AF0" w:rsidRDefault="00AE2AF0" w:rsidP="00AE2AF0">
      <w:pPr>
        <w:rPr>
          <w:b/>
          <w:i/>
          <w:sz w:val="22"/>
          <w:szCs w:val="22"/>
        </w:rPr>
      </w:pPr>
      <w:r w:rsidRPr="009724ED">
        <w:rPr>
          <w:b/>
          <w:i/>
          <w:sz w:val="22"/>
          <w:szCs w:val="22"/>
        </w:rPr>
        <w:t>ЗАДАНИЕ №3</w:t>
      </w:r>
    </w:p>
    <w:p w:rsidR="00AE2AF0" w:rsidRPr="009724ED" w:rsidRDefault="00AE2AF0" w:rsidP="00AE2AF0">
      <w:pPr>
        <w:rPr>
          <w:b/>
          <w:i/>
          <w:sz w:val="22"/>
          <w:szCs w:val="22"/>
        </w:rPr>
      </w:pPr>
    </w:p>
    <w:p w:rsidR="00AE2AF0" w:rsidRDefault="00AE2AF0" w:rsidP="00AE2AF0">
      <w:pPr>
        <w:rPr>
          <w:b/>
          <w:i/>
          <w:sz w:val="20"/>
          <w:szCs w:val="20"/>
        </w:rPr>
      </w:pPr>
      <w:r w:rsidRPr="009D7E28">
        <w:rPr>
          <w:b/>
          <w:i/>
          <w:sz w:val="20"/>
          <w:szCs w:val="20"/>
        </w:rPr>
        <w:t>ДАЙТЕ ОТВЕТЫ НА КОНТРОЛЬНЫЕ ВОПРОСЫ</w:t>
      </w:r>
      <w:r>
        <w:rPr>
          <w:b/>
          <w:i/>
          <w:sz w:val="20"/>
          <w:szCs w:val="20"/>
        </w:rPr>
        <w:t>:</w:t>
      </w:r>
    </w:p>
    <w:p w:rsidR="00AE2AF0" w:rsidRDefault="00AE2AF0" w:rsidP="00AE2AF0">
      <w:pPr>
        <w:rPr>
          <w:i/>
        </w:rPr>
      </w:pPr>
      <w:r w:rsidRPr="009D7E28">
        <w:rPr>
          <w:i/>
        </w:rPr>
        <w:t>1.</w:t>
      </w:r>
      <w:r>
        <w:rPr>
          <w:i/>
        </w:rPr>
        <w:t>Что такое первая помощь?</w:t>
      </w:r>
    </w:p>
    <w:p w:rsidR="00AE2AF0" w:rsidRDefault="00AE2AF0" w:rsidP="00AE2AF0">
      <w:pPr>
        <w:rPr>
          <w:i/>
        </w:rPr>
      </w:pPr>
      <w:r>
        <w:rPr>
          <w:i/>
        </w:rPr>
        <w:t>2.</w:t>
      </w:r>
      <w:r w:rsidRPr="009D7E28">
        <w:rPr>
          <w:i/>
        </w:rPr>
        <w:t>Какие причины чаще всего вызывают травмы у спортсменов?</w:t>
      </w:r>
    </w:p>
    <w:p w:rsidR="00AE2AF0" w:rsidRPr="009D7E28" w:rsidRDefault="00AE2AF0" w:rsidP="00AE2AF0">
      <w:pPr>
        <w:rPr>
          <w:i/>
        </w:rPr>
      </w:pPr>
      <w:r>
        <w:rPr>
          <w:i/>
        </w:rPr>
        <w:t>3.Как свести к минимуму вред от получения травм?</w:t>
      </w:r>
    </w:p>
    <w:p w:rsidR="00AE2AF0" w:rsidRPr="008A47D9" w:rsidRDefault="00AE2AF0" w:rsidP="00AE2AF0">
      <w:pPr>
        <w:rPr>
          <w:b/>
          <w:i/>
          <w:sz w:val="20"/>
          <w:szCs w:val="20"/>
        </w:rPr>
      </w:pPr>
    </w:p>
    <w:p w:rsidR="00AE2AF0" w:rsidRPr="008A47D9" w:rsidRDefault="00AE2AF0" w:rsidP="00AE2AF0">
      <w:pPr>
        <w:shd w:val="clear" w:color="auto" w:fill="FFFFFF"/>
        <w:spacing w:after="300" w:line="300" w:lineRule="atLeast"/>
        <w:outlineLvl w:val="1"/>
        <w:rPr>
          <w:bCs/>
          <w:i/>
        </w:rPr>
      </w:pPr>
      <w:r>
        <w:rPr>
          <w:b/>
          <w:bCs/>
          <w:i/>
        </w:rPr>
        <w:t>4.</w:t>
      </w:r>
      <w:r w:rsidRPr="008A47D9">
        <w:rPr>
          <w:b/>
          <w:bCs/>
          <w:i/>
        </w:rPr>
        <w:t>Выберите правильные действия при переломах, растяжениях и вывихах</w:t>
      </w:r>
      <w:r w:rsidRPr="008A47D9">
        <w:rPr>
          <w:bCs/>
          <w:i/>
        </w:rPr>
        <w:t xml:space="preserve">.                                              </w:t>
      </w:r>
    </w:p>
    <w:p w:rsidR="00AE2AF0" w:rsidRPr="008A47D9" w:rsidRDefault="00AE2AF0" w:rsidP="00AE2AF0">
      <w:pPr>
        <w:contextualSpacing/>
        <w:rPr>
          <w:i/>
        </w:rPr>
      </w:pPr>
      <w:r w:rsidRPr="008A47D9">
        <w:rPr>
          <w:rFonts w:ascii="PT Sans" w:hAnsi="PT Sans"/>
          <w:i/>
          <w:sz w:val="23"/>
          <w:szCs w:val="23"/>
        </w:rPr>
        <w:t xml:space="preserve">1.К месту ушиба незамедлительно нужно приложить теплый компресс.                                                               2.Если во время ушиба был повреждён кожный покров, место повреждения следует обеззаразить йодом или спиртом и обвязать бинтом                                                                                                                                     </w:t>
      </w:r>
      <w:r w:rsidRPr="008A47D9">
        <w:rPr>
          <w:i/>
          <w:spacing w:val="15"/>
        </w:rPr>
        <w:t>3.При переломе конечности ее необходимо зафиксировать  шиной.                                            4.Если вывихнута челюсть, то необходимо одеть больному повязку, которая будет придерживать челюсть</w:t>
      </w:r>
      <w:r w:rsidRPr="008A47D9">
        <w:rPr>
          <w:i/>
        </w:rPr>
        <w:t xml:space="preserve"> </w:t>
      </w:r>
    </w:p>
    <w:p w:rsidR="00AE2AF0" w:rsidRDefault="00AE2AF0" w:rsidP="00AE2AF0">
      <w:r w:rsidRPr="008A47D9">
        <w:rPr>
          <w:i/>
        </w:rPr>
        <w:t>5.Если перелом открытый и видны отломанные участки кости, то следует попытаться «вдвинуть» их внутрь мягких тканей.                                                                                                                                  6.Нельзя транспортировать до приезда скорой помощи пострадавшего с множественными травмами, в том числе множественными переломами, а также с переломами позвоночника и таза.</w:t>
      </w:r>
    </w:p>
    <w:p w:rsidR="00AE2AF0" w:rsidRDefault="00AE2AF0" w:rsidP="00AE2AF0"/>
    <w:p w:rsidR="00AE2AF0" w:rsidRPr="005C3053" w:rsidRDefault="00AE2AF0" w:rsidP="00AE2AF0"/>
    <w:p w:rsidR="00AE2AF0" w:rsidRDefault="00AE2AF0" w:rsidP="00AE2AF0">
      <w:pPr>
        <w:rPr>
          <w:b/>
          <w:i/>
        </w:rPr>
      </w:pPr>
    </w:p>
    <w:p w:rsidR="00AE2AF0" w:rsidRDefault="00AE2AF0" w:rsidP="00AE2AF0">
      <w:pPr>
        <w:rPr>
          <w:b/>
          <w:i/>
        </w:rPr>
      </w:pPr>
    </w:p>
    <w:p w:rsidR="00AE2AF0" w:rsidRDefault="00AE2AF0" w:rsidP="00AE2AF0">
      <w:pPr>
        <w:rPr>
          <w:b/>
          <w:i/>
        </w:rPr>
      </w:pPr>
    </w:p>
    <w:p w:rsidR="00AE2AF0" w:rsidRDefault="00AE2AF0" w:rsidP="00AE2AF0">
      <w:pPr>
        <w:rPr>
          <w:b/>
          <w:i/>
        </w:rPr>
      </w:pPr>
    </w:p>
    <w:p w:rsidR="00AE2AF0" w:rsidRDefault="00AE2AF0" w:rsidP="00AE2AF0">
      <w:pPr>
        <w:rPr>
          <w:b/>
          <w:i/>
        </w:rPr>
      </w:pPr>
    </w:p>
    <w:p w:rsidR="00AE2AF0" w:rsidRDefault="00AE2AF0" w:rsidP="00AE2AF0">
      <w:pPr>
        <w:rPr>
          <w:b/>
          <w:i/>
        </w:rPr>
      </w:pPr>
    </w:p>
    <w:p w:rsidR="00AE2AF0" w:rsidRDefault="00AE2AF0" w:rsidP="00AE2AF0">
      <w:pPr>
        <w:rPr>
          <w:b/>
          <w:i/>
        </w:rPr>
      </w:pPr>
    </w:p>
    <w:p w:rsidR="00AE2AF0" w:rsidRDefault="00AE2AF0" w:rsidP="007410DE">
      <w:pPr>
        <w:jc w:val="center"/>
        <w:rPr>
          <w:b/>
          <w:i/>
        </w:rPr>
      </w:pPr>
      <w:r>
        <w:rPr>
          <w:noProof/>
        </w:rPr>
        <w:drawing>
          <wp:anchor distT="0" distB="0" distL="114300" distR="114300" simplePos="0" relativeHeight="251674624" behindDoc="0" locked="0" layoutInCell="1" allowOverlap="1" wp14:anchorId="7076B348" wp14:editId="14C8D76E">
            <wp:simplePos x="0" y="0"/>
            <wp:positionH relativeFrom="column">
              <wp:posOffset>-651510</wp:posOffset>
            </wp:positionH>
            <wp:positionV relativeFrom="paragraph">
              <wp:posOffset>-329565</wp:posOffset>
            </wp:positionV>
            <wp:extent cx="2205990" cy="1483995"/>
            <wp:effectExtent l="0" t="0" r="3810" b="1905"/>
            <wp:wrapSquare wrapText="bothSides"/>
            <wp:docPr id="9" name="Рисунок 9" descr="https://papik.pro/uploads/posts/2022-01/1641281846_5-papik-pro-p-vektornie-risunki-samb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pik.pro/uploads/posts/2022-01/1641281846_5-papik-pro-p-vektornie-risunki-sambo-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5990" cy="1483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44E">
        <w:rPr>
          <w:b/>
          <w:i/>
        </w:rPr>
        <w:t>ТЕОРЕТИЧЕСКИЙ МАТЕРИАЛ ПО ТЕМЕ «ТРАВМЫ и ОКАЗАНИЕ ПЕРВОЙ ПОМОЩИ»</w:t>
      </w:r>
    </w:p>
    <w:p w:rsidR="00AE2AF0" w:rsidRPr="00A74216" w:rsidRDefault="00AE2AF0" w:rsidP="00AE2AF0">
      <w:pPr>
        <w:jc w:val="both"/>
        <w:rPr>
          <w:color w:val="232D2E"/>
          <w:spacing w:val="15"/>
          <w:sz w:val="22"/>
          <w:szCs w:val="22"/>
        </w:rPr>
      </w:pPr>
      <w:r w:rsidRPr="00046B94">
        <w:rPr>
          <w:b/>
          <w:bCs/>
          <w:color w:val="000000"/>
          <w:sz w:val="22"/>
          <w:szCs w:val="22"/>
          <w:bdr w:val="none" w:sz="0" w:space="0" w:color="auto" w:frame="1"/>
          <w:shd w:val="clear" w:color="auto" w:fill="FFFFFF"/>
        </w:rPr>
        <w:t>Растяжение связок</w:t>
      </w:r>
      <w:r w:rsidRPr="00046B94">
        <w:rPr>
          <w:color w:val="000000"/>
          <w:sz w:val="22"/>
          <w:szCs w:val="22"/>
          <w:shd w:val="clear" w:color="auto" w:fill="FFFFFF"/>
        </w:rPr>
        <w:t xml:space="preserve"> – это частичное повреждение связки, </w:t>
      </w:r>
      <w:proofErr w:type="spellStart"/>
      <w:r w:rsidRPr="00046B94">
        <w:rPr>
          <w:color w:val="000000"/>
          <w:sz w:val="22"/>
          <w:szCs w:val="22"/>
          <w:shd w:val="clear" w:color="auto" w:fill="FFFFFF"/>
        </w:rPr>
        <w:t>микроразрывы</w:t>
      </w:r>
      <w:proofErr w:type="spellEnd"/>
      <w:r w:rsidRPr="00046B94">
        <w:rPr>
          <w:color w:val="000000"/>
          <w:sz w:val="22"/>
          <w:szCs w:val="22"/>
          <w:shd w:val="clear" w:color="auto" w:fill="FFFFFF"/>
        </w:rPr>
        <w:t xml:space="preserve"> отдельных волокон данной анатомической структуры.</w:t>
      </w:r>
      <w:r>
        <w:rPr>
          <w:color w:val="000000"/>
          <w:sz w:val="22"/>
          <w:szCs w:val="22"/>
          <w:shd w:val="clear" w:color="auto" w:fill="FFFFFF"/>
        </w:rPr>
        <w:t xml:space="preserve"> </w:t>
      </w:r>
      <w:r w:rsidRPr="00046B94">
        <w:rPr>
          <w:b/>
          <w:color w:val="000000"/>
          <w:sz w:val="22"/>
          <w:szCs w:val="22"/>
          <w:shd w:val="clear" w:color="auto" w:fill="FFFFFF"/>
        </w:rPr>
        <w:t>Растяжение связок</w:t>
      </w:r>
      <w:r w:rsidRPr="00046B94">
        <w:rPr>
          <w:color w:val="000000"/>
          <w:sz w:val="22"/>
          <w:szCs w:val="22"/>
          <w:shd w:val="clear" w:color="auto" w:fill="FFFFFF"/>
        </w:rPr>
        <w:t xml:space="preserve"> – одно из самых распространенных травматических повреждений. Наряду с ушибами занимает одно из первых ме</w:t>
      </w:r>
      <w:proofErr w:type="gramStart"/>
      <w:r w:rsidRPr="00046B94">
        <w:rPr>
          <w:color w:val="000000"/>
          <w:sz w:val="22"/>
          <w:szCs w:val="22"/>
          <w:shd w:val="clear" w:color="auto" w:fill="FFFFFF"/>
        </w:rPr>
        <w:t>ст в сп</w:t>
      </w:r>
      <w:proofErr w:type="gramEnd"/>
      <w:r w:rsidRPr="00046B94">
        <w:rPr>
          <w:color w:val="000000"/>
          <w:sz w:val="22"/>
          <w:szCs w:val="22"/>
          <w:shd w:val="clear" w:color="auto" w:fill="FFFFFF"/>
        </w:rPr>
        <w:t xml:space="preserve">иске основных причин обращения в </w:t>
      </w:r>
      <w:proofErr w:type="spellStart"/>
      <w:r w:rsidRPr="00046B94">
        <w:rPr>
          <w:color w:val="000000"/>
          <w:sz w:val="22"/>
          <w:szCs w:val="22"/>
          <w:shd w:val="clear" w:color="auto" w:fill="FFFFFF"/>
        </w:rPr>
        <w:t>травмпункты</w:t>
      </w:r>
      <w:proofErr w:type="spellEnd"/>
      <w:r w:rsidRPr="00046B94">
        <w:rPr>
          <w:color w:val="000000"/>
          <w:sz w:val="22"/>
          <w:szCs w:val="22"/>
          <w:shd w:val="clear" w:color="auto" w:fill="FFFFFF"/>
        </w:rPr>
        <w:t>. Может возникать у пациентов любого возраста и пола, особенно часто наблюдается у спортсменов и людей, ведущих активный образ жизни. Чаще всего выявляются растяжения связок голеностопного сустава, коленного сустава, плечевого сустава и лучезапястного сустава. Обычно активное лечение продолжается в течение 3-5 недель, а для полного восстановления требуется 8-9 недель</w:t>
      </w:r>
      <w:proofErr w:type="gramStart"/>
      <w:r w:rsidRPr="00046B94">
        <w:rPr>
          <w:color w:val="000000"/>
          <w:sz w:val="22"/>
          <w:szCs w:val="22"/>
          <w:shd w:val="clear" w:color="auto" w:fill="FFFFFF"/>
        </w:rPr>
        <w:t xml:space="preserve"> В</w:t>
      </w:r>
      <w:proofErr w:type="gramEnd"/>
      <w:r w:rsidRPr="00046B94">
        <w:rPr>
          <w:color w:val="000000"/>
          <w:sz w:val="22"/>
          <w:szCs w:val="22"/>
          <w:shd w:val="clear" w:color="auto" w:fill="FFFFFF"/>
        </w:rPr>
        <w:t xml:space="preserve"> момент травмы </w:t>
      </w:r>
      <w:r w:rsidRPr="00046B94">
        <w:rPr>
          <w:b/>
          <w:color w:val="000000"/>
          <w:sz w:val="22"/>
          <w:szCs w:val="22"/>
          <w:shd w:val="clear" w:color="auto" w:fill="FFFFFF"/>
        </w:rPr>
        <w:t>возникает резкая боль</w:t>
      </w:r>
      <w:r w:rsidRPr="00046B94">
        <w:rPr>
          <w:color w:val="000000"/>
          <w:sz w:val="22"/>
          <w:szCs w:val="22"/>
          <w:shd w:val="clear" w:color="auto" w:fill="FFFFFF"/>
        </w:rPr>
        <w:t xml:space="preserve">. При разрыве значительной части волокон иногда слышен </w:t>
      </w:r>
      <w:r w:rsidRPr="00046B94">
        <w:rPr>
          <w:b/>
          <w:color w:val="000000"/>
          <w:sz w:val="22"/>
          <w:szCs w:val="22"/>
          <w:shd w:val="clear" w:color="auto" w:fill="FFFFFF"/>
        </w:rPr>
        <w:t>характерный хлопок</w:t>
      </w:r>
      <w:r w:rsidRPr="00046B94">
        <w:rPr>
          <w:color w:val="000000"/>
          <w:sz w:val="22"/>
          <w:szCs w:val="22"/>
          <w:shd w:val="clear" w:color="auto" w:fill="FFFFFF"/>
        </w:rPr>
        <w:t>. Затем появляется нарастающий отек, при тяжелых травмах образуются </w:t>
      </w:r>
      <w:hyperlink r:id="rId13" w:history="1">
        <w:r w:rsidRPr="00046B94">
          <w:rPr>
            <w:rStyle w:val="a8"/>
            <w:b/>
            <w:sz w:val="22"/>
            <w:szCs w:val="22"/>
            <w:bdr w:val="none" w:sz="0" w:space="0" w:color="auto" w:frame="1"/>
            <w:shd w:val="clear" w:color="auto" w:fill="FFFFFF"/>
          </w:rPr>
          <w:t>гематомы</w:t>
        </w:r>
      </w:hyperlink>
      <w:r w:rsidRPr="00046B94">
        <w:rPr>
          <w:b/>
          <w:sz w:val="22"/>
          <w:szCs w:val="22"/>
          <w:shd w:val="clear" w:color="auto" w:fill="FFFFFF"/>
        </w:rPr>
        <w:t> и подкожные кровоизлияния</w:t>
      </w:r>
      <w:r w:rsidRPr="00046B94">
        <w:rPr>
          <w:color w:val="000000"/>
          <w:sz w:val="22"/>
          <w:szCs w:val="22"/>
          <w:shd w:val="clear" w:color="auto" w:fill="FFFFFF"/>
        </w:rPr>
        <w:t xml:space="preserve">. </w:t>
      </w:r>
      <w:r w:rsidRPr="00A74216">
        <w:rPr>
          <w:color w:val="000000"/>
          <w:sz w:val="22"/>
          <w:szCs w:val="22"/>
          <w:shd w:val="clear" w:color="auto" w:fill="FFFFFF"/>
        </w:rPr>
        <w:t>Беспокоит боль, которая резко усиливается при попытке повернуть конечность в ту сторону, в которую она была повернута в момент повреждения. Степень нарушения опоры и движений зависит от тяжести травмы – от незначительного ограничения при легком растяжении до невозможности при тяжелых надрывах и полных разрывах. Что делать?</w:t>
      </w:r>
      <w:r w:rsidRPr="00A74216">
        <w:rPr>
          <w:color w:val="000000"/>
          <w:sz w:val="22"/>
          <w:szCs w:val="22"/>
          <w:bdr w:val="none" w:sz="0" w:space="0" w:color="auto" w:frame="1"/>
          <w:shd w:val="clear" w:color="auto" w:fill="FFFFFF"/>
        </w:rPr>
        <w:t xml:space="preserve"> </w:t>
      </w:r>
      <w:r w:rsidRPr="00A74216">
        <w:rPr>
          <w:spacing w:val="15"/>
          <w:sz w:val="22"/>
          <w:szCs w:val="22"/>
        </w:rPr>
        <w:t xml:space="preserve">Как можно скорее туго забинтуйте травмированную руку или ногу. Для этой цели отлично подойдет эластичный бинт. Но не переусердствуйте – при этом </w:t>
      </w:r>
      <w:r w:rsidRPr="00A74216">
        <w:rPr>
          <w:spacing w:val="15"/>
          <w:sz w:val="22"/>
          <w:szCs w:val="22"/>
          <w:u w:val="single"/>
        </w:rPr>
        <w:t>нельзя нарушить кровообращение</w:t>
      </w:r>
      <w:r w:rsidRPr="00A74216">
        <w:rPr>
          <w:spacing w:val="15"/>
          <w:sz w:val="22"/>
          <w:szCs w:val="22"/>
        </w:rPr>
        <w:t>. При тугой перевязке оставляйте кончики пальцев не забинтованными: по их цвету можно определить, не слишком ли туго. Если пальцы станут бледными, онемеют, в них появиться покалывание – снимите бинт, подождите, пока эти симптомы пройдут, и снова забинтуйте, но уже не так туго. На ночь повязку снимайте. Обеспечьте травмированному органу покой. Обратитесь в медицинское учреждение. Там, возможно, назначат рентген, чтобы исключить закрытый перелом, симптомы</w:t>
      </w:r>
      <w:r w:rsidRPr="00A74216">
        <w:rPr>
          <w:color w:val="232D2E"/>
          <w:spacing w:val="15"/>
          <w:sz w:val="22"/>
          <w:szCs w:val="22"/>
        </w:rPr>
        <w:t xml:space="preserve"> которого похожи на симптомы растяжения.                                                        </w:t>
      </w:r>
    </w:p>
    <w:p w:rsidR="00AE2AF0" w:rsidRDefault="00AE2AF0" w:rsidP="00AE2AF0">
      <w:pPr>
        <w:jc w:val="both"/>
        <w:rPr>
          <w:color w:val="232D2E"/>
          <w:spacing w:val="15"/>
        </w:rPr>
      </w:pPr>
    </w:p>
    <w:p w:rsidR="00AE2AF0" w:rsidRPr="001D6753" w:rsidRDefault="00AE2AF0" w:rsidP="00AE2AF0">
      <w:pPr>
        <w:jc w:val="both"/>
        <w:rPr>
          <w:b/>
          <w:i/>
          <w:sz w:val="22"/>
          <w:szCs w:val="22"/>
        </w:rPr>
      </w:pPr>
      <w:r w:rsidRPr="001D6753">
        <w:rPr>
          <w:b/>
          <w:sz w:val="22"/>
          <w:szCs w:val="22"/>
        </w:rPr>
        <w:t>В</w:t>
      </w:r>
      <w:r w:rsidRPr="001D6753">
        <w:rPr>
          <w:b/>
          <w:bCs/>
          <w:color w:val="000000"/>
          <w:sz w:val="22"/>
          <w:szCs w:val="22"/>
          <w:bdr w:val="none" w:sz="0" w:space="0" w:color="auto" w:frame="1"/>
          <w:shd w:val="clear" w:color="auto" w:fill="FFFFFF"/>
        </w:rPr>
        <w:t>ывих</w:t>
      </w:r>
      <w:r w:rsidRPr="001D6753">
        <w:rPr>
          <w:b/>
          <w:color w:val="000000"/>
          <w:sz w:val="22"/>
          <w:szCs w:val="22"/>
          <w:shd w:val="clear" w:color="auto" w:fill="FFFFFF"/>
        </w:rPr>
        <w:t> –</w:t>
      </w:r>
      <w:r w:rsidRPr="001D6753">
        <w:rPr>
          <w:color w:val="000000"/>
          <w:sz w:val="22"/>
          <w:szCs w:val="22"/>
          <w:shd w:val="clear" w:color="auto" w:fill="FFFFFF"/>
        </w:rPr>
        <w:t xml:space="preserve"> это полное смещение суставных концов костей относительно друг друга.</w:t>
      </w:r>
      <w:r w:rsidRPr="001D6753">
        <w:rPr>
          <w:sz w:val="22"/>
          <w:szCs w:val="22"/>
        </w:rPr>
        <w:t xml:space="preserve">             </w:t>
      </w:r>
      <w:r w:rsidRPr="001D6753">
        <w:rPr>
          <w:color w:val="232D2E"/>
          <w:spacing w:val="15"/>
          <w:sz w:val="22"/>
          <w:szCs w:val="22"/>
        </w:rPr>
        <w:t xml:space="preserve">                                                                                                                   </w:t>
      </w:r>
      <w:r w:rsidRPr="001D6753">
        <w:rPr>
          <w:spacing w:val="15"/>
          <w:sz w:val="22"/>
          <w:szCs w:val="22"/>
        </w:rPr>
        <w:t>Чаще всего происходят вывихи в локтевом, плечевом и тазобедренном суставе, вывих челюсти и большого пальца. При вывихе сустав визуально приобретает неестественную форму и припухлость. Кровоизлияния становятся видны дня через три. Если вывихнута челюсть, то рот не закрывается. Сразу же после травмы становится невозможно двигать поврежденным суставом, боль сильна даже в состоянии покоя. Первая помощь при вывихах: зафиксируйте поврежденную конечность шиной. Если пострадала нога, то можно прибинтовать ее к здоровой ноге, а если рука – к туловищу. Если вывихнута  челюсть, то оденьте больному повязку, которая будет придерживать челюсть. Так как рот в этом случае не закрывается – прикройте его, чтобы в гортань не попал посторонний предмет. Приложите холод к больному суставу (как при</w:t>
      </w:r>
      <w:r w:rsidRPr="001D6753">
        <w:rPr>
          <w:i/>
          <w:spacing w:val="15"/>
          <w:sz w:val="22"/>
          <w:szCs w:val="22"/>
        </w:rPr>
        <w:t xml:space="preserve"> </w:t>
      </w:r>
      <w:r w:rsidRPr="001D6753">
        <w:rPr>
          <w:spacing w:val="15"/>
          <w:sz w:val="22"/>
          <w:szCs w:val="22"/>
        </w:rPr>
        <w:t>ушибе или растяжении)</w:t>
      </w:r>
      <w:proofErr w:type="gramStart"/>
      <w:r w:rsidRPr="001D6753">
        <w:rPr>
          <w:spacing w:val="15"/>
          <w:sz w:val="22"/>
          <w:szCs w:val="22"/>
        </w:rPr>
        <w:t>.К</w:t>
      </w:r>
      <w:proofErr w:type="gramEnd"/>
      <w:r w:rsidRPr="001D6753">
        <w:rPr>
          <w:spacing w:val="15"/>
          <w:sz w:val="22"/>
          <w:szCs w:val="22"/>
        </w:rPr>
        <w:t>ак можно быстрее обратитесь в больницу, иначе из-за отеков возникнут осложнения.</w:t>
      </w:r>
    </w:p>
    <w:p w:rsidR="00AE2AF0" w:rsidRPr="00F44E87" w:rsidRDefault="00AE2AF0" w:rsidP="00AE2AF0">
      <w:pPr>
        <w:pStyle w:val="a7"/>
        <w:shd w:val="clear" w:color="auto" w:fill="FFFFFF"/>
        <w:spacing w:before="180" w:beforeAutospacing="0" w:after="180" w:afterAutospacing="0"/>
        <w:jc w:val="both"/>
        <w:rPr>
          <w:b/>
          <w:spacing w:val="15"/>
        </w:rPr>
      </w:pPr>
      <w:r>
        <w:rPr>
          <w:b/>
          <w:spacing w:val="15"/>
        </w:rPr>
        <w:t>Перелом</w:t>
      </w:r>
      <w:r w:rsidRPr="00B824A2">
        <w:rPr>
          <w:b/>
          <w:spacing w:val="15"/>
        </w:rPr>
        <w:t>.</w:t>
      </w:r>
      <w:r>
        <w:rPr>
          <w:b/>
          <w:spacing w:val="15"/>
        </w:rPr>
        <w:t xml:space="preserve"> </w:t>
      </w:r>
      <w:r>
        <w:t>П</w:t>
      </w:r>
      <w:r w:rsidRPr="007F0932">
        <w:t>ервая помощь при переломе заключается в иммобилизации, т.е. придании неподвижности травмированной части тела, и скорейшей доставке пострадавшего в медицинское учреждение.</w:t>
      </w:r>
      <w:r>
        <w:t xml:space="preserve"> </w:t>
      </w:r>
      <w:r w:rsidRPr="00642072">
        <w:rPr>
          <w:color w:val="000000"/>
        </w:rPr>
        <w:t>Не нужно пытаться придать травмированной кости правильную форму. Это может привести к болевому шоку.</w:t>
      </w:r>
      <w:r>
        <w:rPr>
          <w:color w:val="000000"/>
        </w:rPr>
        <w:t xml:space="preserve"> </w:t>
      </w:r>
      <w:r w:rsidRPr="00642072">
        <w:rPr>
          <w:color w:val="000000"/>
        </w:rPr>
        <w:t xml:space="preserve">Если перелом открытый и видны отломанные участки кости, не следует пытаться «вдвинуть» их внутрь мягких тканей. При </w:t>
      </w:r>
      <w:proofErr w:type="spellStart"/>
      <w:r w:rsidRPr="00642072">
        <w:rPr>
          <w:color w:val="000000"/>
        </w:rPr>
        <w:t>оскольчатых</w:t>
      </w:r>
      <w:proofErr w:type="spellEnd"/>
      <w:r w:rsidRPr="00642072">
        <w:rPr>
          <w:color w:val="000000"/>
        </w:rPr>
        <w:t xml:space="preserve"> переломах не нужно пытаться ни удалять, ни вправлять осколки.</w:t>
      </w:r>
      <w:r>
        <w:rPr>
          <w:color w:val="000000"/>
        </w:rPr>
        <w:t xml:space="preserve"> </w:t>
      </w:r>
      <w:r w:rsidRPr="00642072">
        <w:rPr>
          <w:color w:val="000000"/>
        </w:rPr>
        <w:t>Производить иммобилизацию нужно в таком положении, в котором находится пострадавший участок н</w:t>
      </w:r>
      <w:r>
        <w:rPr>
          <w:color w:val="000000"/>
        </w:rPr>
        <w:t xml:space="preserve">а момент оказания первой помощи.  </w:t>
      </w:r>
      <w:r w:rsidRPr="00642072">
        <w:rPr>
          <w:color w:val="000000"/>
        </w:rPr>
        <w:t xml:space="preserve">Нельзя транспортировать </w:t>
      </w:r>
      <w:r w:rsidRPr="00642072">
        <w:rPr>
          <w:color w:val="000000"/>
        </w:rPr>
        <w:lastRenderedPageBreak/>
        <w:t>пострадавшего с множественными травмами, в том числе множественными переломами, а также с переломами позвоночника и таза. Первая помощь при переломах такого типа оказывается на месте, а доставкой в бол</w:t>
      </w:r>
      <w:r>
        <w:rPr>
          <w:color w:val="000000"/>
        </w:rPr>
        <w:t xml:space="preserve">ьницу занимается скорая помощь. </w:t>
      </w:r>
      <w:r w:rsidRPr="00642072">
        <w:rPr>
          <w:color w:val="000000"/>
        </w:rPr>
        <w:t>При интенсивном болевом синдроме можно дать пострадавшему обезболивающее</w:t>
      </w:r>
      <w:proofErr w:type="gramStart"/>
      <w:r>
        <w:rPr>
          <w:color w:val="000000"/>
        </w:rPr>
        <w:t>.</w:t>
      </w:r>
      <w:proofErr w:type="gramEnd"/>
      <w:r w:rsidRPr="00642072">
        <w:rPr>
          <w:color w:val="000000"/>
        </w:rPr>
        <w:t xml:space="preserve"> </w:t>
      </w:r>
      <w:proofErr w:type="gramStart"/>
      <w:r>
        <w:rPr>
          <w:color w:val="000000"/>
        </w:rPr>
        <w:t>п</w:t>
      </w:r>
      <w:proofErr w:type="gramEnd"/>
      <w:r w:rsidRPr="00642072">
        <w:rPr>
          <w:color w:val="000000"/>
        </w:rPr>
        <w:t xml:space="preserve">арацетамол, </w:t>
      </w:r>
      <w:r>
        <w:rPr>
          <w:color w:val="000000"/>
        </w:rPr>
        <w:t>а</w:t>
      </w:r>
      <w:r w:rsidRPr="00642072">
        <w:rPr>
          <w:color w:val="000000"/>
        </w:rPr>
        <w:t>нальгин или любое другое обезбол</w:t>
      </w:r>
      <w:r>
        <w:rPr>
          <w:color w:val="000000"/>
        </w:rPr>
        <w:t>ивающее безрецептурного отпуска.</w:t>
      </w:r>
      <w:r w:rsidRPr="00642072">
        <w:rPr>
          <w:color w:val="000000"/>
        </w:rPr>
        <w:t xml:space="preserve"> </w:t>
      </w:r>
    </w:p>
    <w:p w:rsidR="00AE2AF0" w:rsidRPr="009A3860" w:rsidRDefault="00AE2AF0" w:rsidP="00AE2AF0">
      <w:pPr>
        <w:jc w:val="center"/>
        <w:rPr>
          <w:b/>
          <w:sz w:val="28"/>
          <w:szCs w:val="28"/>
        </w:rPr>
      </w:pPr>
      <w:r>
        <w:rPr>
          <w:noProof/>
        </w:rPr>
        <w:drawing>
          <wp:anchor distT="0" distB="0" distL="114300" distR="114300" simplePos="0" relativeHeight="251673600" behindDoc="0" locked="0" layoutInCell="1" allowOverlap="1" wp14:anchorId="399DCA9F" wp14:editId="75731465">
            <wp:simplePos x="0" y="0"/>
            <wp:positionH relativeFrom="column">
              <wp:posOffset>-70485</wp:posOffset>
            </wp:positionH>
            <wp:positionV relativeFrom="paragraph">
              <wp:posOffset>139065</wp:posOffset>
            </wp:positionV>
            <wp:extent cx="1739265" cy="1231900"/>
            <wp:effectExtent l="0" t="0" r="0" b="6350"/>
            <wp:wrapSquare wrapText="bothSides"/>
            <wp:docPr id="10" name="Рисунок 10" descr="https://gas-kvas.com/uploads/posts/2023-02/1676186880_gas-kvas-com-p-risunok-raskraska-dtp-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as-kvas.com/uploads/posts/2023-02/1676186880_gas-kvas-com-p-risunok-raskraska-dtp-3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9265" cy="1231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3F0A">
        <w:rPr>
          <w:b/>
          <w:i/>
        </w:rPr>
        <w:t xml:space="preserve">ТЕОРЕТИЧЕСКИЙ МАТЕРИАЛ ПО ТЕМЕ «ТРАВМЫ </w:t>
      </w:r>
      <w:r>
        <w:rPr>
          <w:b/>
          <w:i/>
        </w:rPr>
        <w:t xml:space="preserve">          </w:t>
      </w:r>
      <w:r w:rsidRPr="005E3F0A">
        <w:rPr>
          <w:b/>
          <w:i/>
        </w:rPr>
        <w:t>ПРИ АВАРИЯХ</w:t>
      </w:r>
      <w:r>
        <w:rPr>
          <w:b/>
          <w:i/>
        </w:rPr>
        <w:t xml:space="preserve"> В  ДТП</w:t>
      </w:r>
      <w:r w:rsidRPr="005E3F0A">
        <w:rPr>
          <w:b/>
          <w:i/>
        </w:rPr>
        <w:t>»</w:t>
      </w:r>
    </w:p>
    <w:p w:rsidR="00AE2AF0" w:rsidRPr="00337BE5" w:rsidRDefault="00AE2AF0" w:rsidP="00AE2AF0">
      <w:pPr>
        <w:jc w:val="both"/>
        <w:rPr>
          <w:sz w:val="22"/>
          <w:szCs w:val="22"/>
        </w:rPr>
      </w:pPr>
      <w:r>
        <w:t xml:space="preserve"> </w:t>
      </w:r>
      <w:proofErr w:type="gramStart"/>
      <w:r>
        <w:t>Самыми распространенными и многочисленными травмами, полученными в ДТП, являются:  ушибы,  раны шеи, груди, головы, ребер, брюшной полости.</w:t>
      </w:r>
      <w:proofErr w:type="gramEnd"/>
      <w:r>
        <w:t xml:space="preserve"> </w:t>
      </w:r>
      <w:proofErr w:type="gramStart"/>
      <w:r>
        <w:t>(Нередко сопровождаются сильными кровотечениями, а при значительной кровопотере резко падает артериальное давление.</w:t>
      </w:r>
      <w:proofErr w:type="gramEnd"/>
      <w:r>
        <w:t xml:space="preserve"> </w:t>
      </w:r>
      <w:proofErr w:type="gramStart"/>
      <w:r>
        <w:t>Если экстренно не оказать первую помощь, человек может погибнуть от потери крови.)</w:t>
      </w:r>
      <w:proofErr w:type="gramEnd"/>
      <w:r>
        <w:t xml:space="preserve"> Наиболее характерные травмы после ДТП: травмы позвоночника, переломы и иные повреждения костей, </w:t>
      </w:r>
      <w:r w:rsidRPr="00337BE5">
        <w:rPr>
          <w:sz w:val="22"/>
          <w:szCs w:val="22"/>
        </w:rPr>
        <w:t>повреждение органов грудной клетки. Если травма случилась, необходимо уметь оказать первую помощь пострадавшим.   Тяжесть травмы при ДТП можно многократно снизить, если вовремя оказать необходимую медицинскую помощь. Если с этим промедлить, то это может привести к самым печальным последствиям, даже смерти пострадавшего.</w:t>
      </w:r>
      <w:r>
        <w:rPr>
          <w:sz w:val="22"/>
          <w:szCs w:val="22"/>
        </w:rPr>
        <w:t xml:space="preserve"> </w:t>
      </w:r>
      <w:r w:rsidRPr="00337BE5">
        <w:rPr>
          <w:sz w:val="22"/>
          <w:szCs w:val="22"/>
        </w:rPr>
        <w:t>Поэтому сразу же вызывайте на место происшествия сотрудников "Скорой помощи". Сделать этот может любой свидетель ДТП или непосредственный участник аварии. Исключение касается только водителей. Согласно правилам дорожного движения, они должны сначала оказать первую помощь пострадавшим, а только потом вызывать медиков на место происшествия. При авариях необходимо:</w:t>
      </w:r>
      <w:r>
        <w:rPr>
          <w:sz w:val="22"/>
          <w:szCs w:val="22"/>
        </w:rPr>
        <w:t xml:space="preserve"> </w:t>
      </w:r>
      <w:r w:rsidRPr="00337BE5">
        <w:rPr>
          <w:sz w:val="22"/>
          <w:szCs w:val="22"/>
        </w:rPr>
        <w:t>при наличии обильного кровотечения принять меры для его остановки; определить наличие дыхания у травмированного, в случае отсутствия приступить к искусственной вентиляции лёгких или до приезда медиков, или до восстановления дыхательной функции;</w:t>
      </w:r>
      <w:r>
        <w:rPr>
          <w:sz w:val="22"/>
          <w:szCs w:val="22"/>
        </w:rPr>
        <w:t xml:space="preserve"> </w:t>
      </w:r>
      <w:r w:rsidRPr="00337BE5">
        <w:rPr>
          <w:sz w:val="22"/>
          <w:szCs w:val="22"/>
        </w:rPr>
        <w:t>одновременно с дыханием проверяется наличие пульса. При отсутствии сердцебиения производится непрямой массаж сердечной мышцы до приезда квалифицированной медпомощи;</w:t>
      </w:r>
      <w:r>
        <w:rPr>
          <w:sz w:val="22"/>
          <w:szCs w:val="22"/>
        </w:rPr>
        <w:t xml:space="preserve"> </w:t>
      </w:r>
      <w:r w:rsidRPr="00337BE5">
        <w:rPr>
          <w:sz w:val="22"/>
          <w:szCs w:val="22"/>
        </w:rPr>
        <w:t xml:space="preserve">если при осмотре обнаружены признаки переломов – наложить шину (зафиксировать конечность) с помощью подручных </w:t>
      </w:r>
      <w:r>
        <w:rPr>
          <w:sz w:val="22"/>
          <w:szCs w:val="22"/>
        </w:rPr>
        <w:t xml:space="preserve"> </w:t>
      </w:r>
      <w:r w:rsidRPr="00337BE5">
        <w:rPr>
          <w:sz w:val="22"/>
          <w:szCs w:val="22"/>
        </w:rPr>
        <w:t>материалов;</w:t>
      </w:r>
      <w:r>
        <w:rPr>
          <w:sz w:val="22"/>
          <w:szCs w:val="22"/>
        </w:rPr>
        <w:t xml:space="preserve"> </w:t>
      </w:r>
      <w:r w:rsidRPr="00337BE5">
        <w:rPr>
          <w:sz w:val="22"/>
          <w:szCs w:val="22"/>
        </w:rPr>
        <w:t>выполнить обработку ран, крайне желательно – с их дезинфекцией; минимизировать усиление болевых ощущений пострадавшего при оказании неотложной помощи.</w:t>
      </w:r>
    </w:p>
    <w:p w:rsidR="00AE2AF0" w:rsidRDefault="00AE2AF0" w:rsidP="00AE2AF0">
      <w:pPr>
        <w:jc w:val="both"/>
        <w:rPr>
          <w:sz w:val="28"/>
          <w:szCs w:val="28"/>
        </w:rPr>
      </w:pPr>
    </w:p>
    <w:p w:rsidR="00AE2AF0" w:rsidRPr="00337BE5" w:rsidRDefault="00AE2AF0" w:rsidP="00AE2AF0">
      <w:pPr>
        <w:jc w:val="both"/>
        <w:rPr>
          <w:sz w:val="28"/>
          <w:szCs w:val="28"/>
        </w:rPr>
      </w:pPr>
      <w:r w:rsidRPr="00D6212F">
        <w:rPr>
          <w:sz w:val="28"/>
          <w:szCs w:val="28"/>
        </w:rPr>
        <w:t xml:space="preserve"> </w:t>
      </w:r>
      <w:r>
        <w:t>Чтобы свести к минимуму возможный вред от получения травм, рекомендуется выполнить несколько обязательных действий: По возможности исключить травмирующее воздействие на пострадавшего, то есть вытащить его из автомобиля, оттащить в сторону от горящего транспортного средства, извлечь его из-под обломков. Однако делать это нужно, если человек в сознании, если он способен двигаться. Ели у вас есть подозрения на то, что у пострадавшего поврежден позвоночник, лучше оставить его до прибытия «Скорой» в машине и постараться обеспечить неподвижность</w:t>
      </w:r>
      <w:proofErr w:type="gramStart"/>
      <w:r>
        <w:t>.(</w:t>
      </w:r>
      <w:proofErr w:type="gramEnd"/>
      <w:r>
        <w:t>если нет угрозы взрыва)  До приезда медиков всеми средствами поддерживать жизненно важные функции организма человека - дыхание, сердцебиение. Желательно, чтобы пострадавший оставался в сознании. Как правило, раненые всегда испытывают сильные боли. При любой травме (за исключением зияющих ранений в области грудной клетки и желудка) человеку нужно дать выпить 2 таблетки болеутоляющего средства, которое должно быть в аптечке водителей, находящихся рядом с местом ДТП. Заранее встретить машину скорой помощи, чтобы врачи не тратили время на поиск места аварии. Если врачи задерживаются, то при возможности самостоятельно доставить раненого в медицинское учреждение.</w:t>
      </w:r>
    </w:p>
    <w:p w:rsidR="00AE2AF0" w:rsidRDefault="00AE2AF0" w:rsidP="00AE2AF0">
      <w:pPr>
        <w:jc w:val="both"/>
      </w:pPr>
      <w:r>
        <w:t xml:space="preserve"> </w:t>
      </w:r>
    </w:p>
    <w:p w:rsidR="00AE2AF0" w:rsidRDefault="00AE2AF0" w:rsidP="00AE2AF0">
      <w:pPr>
        <w:jc w:val="both"/>
      </w:pPr>
      <w:r>
        <w:t xml:space="preserve">Если вы вызываете "Скорую", то сообщите им место и обстоятельства аварии, точное число потерпевших и примерный характер их травм. От этого может зависеть количество бригад, которые отправит диспетчер. Также будет понятно, нужен ли </w:t>
      </w:r>
      <w:proofErr w:type="spellStart"/>
      <w:r>
        <w:t>реанимобиль</w:t>
      </w:r>
      <w:proofErr w:type="spellEnd"/>
      <w:r>
        <w:t xml:space="preserve">.  Важно также отметить, есть ли среди пострадавших дети, сколько человек находится в сознании, четко и максимально полно отвечать на дополнительные вопросы, которые </w:t>
      </w:r>
      <w:r>
        <w:lastRenderedPageBreak/>
        <w:t>может задавать диспетчер, например, о видах травм при ДТП. Бригада скорой помощи на такие вызовы приезжает в первую очередь. Как правило, на место происшествия отправляется ближайший экипаж. Пока медики не прибыли на место, вы можете самостоятельно оказать самую элементарную помощь, которая в результате может спасти жизнь человека</w:t>
      </w:r>
    </w:p>
    <w:p w:rsidR="00AE2AF0" w:rsidRDefault="00AE2AF0" w:rsidP="00AE2AF0"/>
    <w:p w:rsidR="007410DE" w:rsidRPr="007410DE" w:rsidRDefault="007410DE" w:rsidP="007410DE">
      <w:pPr>
        <w:spacing w:after="200" w:line="276" w:lineRule="auto"/>
        <w:jc w:val="center"/>
        <w:rPr>
          <w:rFonts w:eastAsiaTheme="minorHAnsi"/>
          <w:b/>
          <w:color w:val="C00000"/>
          <w:sz w:val="22"/>
          <w:szCs w:val="22"/>
          <w:lang w:eastAsia="en-US"/>
        </w:rPr>
      </w:pPr>
      <w:r w:rsidRPr="007410DE">
        <w:rPr>
          <w:rFonts w:asciiTheme="minorHAnsi" w:eastAsiaTheme="minorHAnsi" w:hAnsiTheme="minorHAnsi" w:cstheme="minorBidi"/>
          <w:noProof/>
          <w:color w:val="C00000"/>
          <w:sz w:val="22"/>
          <w:szCs w:val="22"/>
        </w:rPr>
        <w:drawing>
          <wp:anchor distT="0" distB="0" distL="114300" distR="114300" simplePos="0" relativeHeight="251676672" behindDoc="0" locked="0" layoutInCell="1" allowOverlap="1" wp14:anchorId="1A9DD481" wp14:editId="33EE0F90">
            <wp:simplePos x="0" y="0"/>
            <wp:positionH relativeFrom="column">
              <wp:posOffset>-421640</wp:posOffset>
            </wp:positionH>
            <wp:positionV relativeFrom="paragraph">
              <wp:posOffset>-167640</wp:posOffset>
            </wp:positionV>
            <wp:extent cx="2609850" cy="2397125"/>
            <wp:effectExtent l="0" t="0" r="0" b="3175"/>
            <wp:wrapSquare wrapText="bothSides"/>
            <wp:docPr id="11" name="Рисунок 1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09850" cy="2397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0DE">
        <w:rPr>
          <w:rFonts w:eastAsiaTheme="minorHAnsi"/>
          <w:b/>
          <w:color w:val="C00000"/>
          <w:sz w:val="22"/>
          <w:szCs w:val="22"/>
          <w:lang w:eastAsia="en-US"/>
        </w:rPr>
        <w:t>ПРАКТИЧЕСКОЕ ЗАНЯТИЕ №24                                                                                                                         ПЕРВАЯ ПОМОЩЬ ПРИ КРОВОТЕЧЕНИИ, ПОТЕРЕ СОЗНАНИЯ.</w:t>
      </w:r>
    </w:p>
    <w:p w:rsidR="007410DE" w:rsidRPr="007410DE" w:rsidRDefault="007410DE" w:rsidP="007410DE">
      <w:pPr>
        <w:spacing w:before="100" w:beforeAutospacing="1" w:after="100" w:afterAutospacing="1"/>
        <w:rPr>
          <w:i/>
          <w:sz w:val="28"/>
          <w:szCs w:val="28"/>
        </w:rPr>
      </w:pPr>
      <w:r w:rsidRPr="007410DE">
        <w:rPr>
          <w:b/>
          <w:i/>
        </w:rPr>
        <w:t>Цели:</w:t>
      </w:r>
      <w:r w:rsidRPr="007410DE">
        <w:rPr>
          <w:i/>
          <w:sz w:val="28"/>
          <w:szCs w:val="28"/>
        </w:rPr>
        <w:t xml:space="preserve"> </w:t>
      </w:r>
    </w:p>
    <w:p w:rsidR="007410DE" w:rsidRPr="007410DE" w:rsidRDefault="007410DE" w:rsidP="007410DE">
      <w:pPr>
        <w:numPr>
          <w:ilvl w:val="0"/>
          <w:numId w:val="22"/>
        </w:numPr>
        <w:spacing w:before="100" w:beforeAutospacing="1" w:after="100" w:afterAutospacing="1" w:line="276" w:lineRule="auto"/>
        <w:rPr>
          <w:i/>
        </w:rPr>
      </w:pPr>
      <w:r w:rsidRPr="007410DE">
        <w:rPr>
          <w:i/>
        </w:rPr>
        <w:t>Познакомиться с методами и правилами временной остановки кровотечений, техникой наложения  жгута и  помощи при потере сознания;</w:t>
      </w:r>
    </w:p>
    <w:p w:rsidR="007410DE" w:rsidRPr="007410DE" w:rsidRDefault="007410DE" w:rsidP="007410DE">
      <w:pPr>
        <w:shd w:val="clear" w:color="auto" w:fill="FFFFFF"/>
        <w:spacing w:after="150"/>
        <w:rPr>
          <w:rFonts w:eastAsiaTheme="minorHAnsi" w:cstheme="minorBidi"/>
          <w:i/>
          <w:color w:val="333333"/>
          <w:lang w:eastAsia="en-US"/>
        </w:rPr>
      </w:pPr>
      <w:r w:rsidRPr="007410DE">
        <w:rPr>
          <w:rFonts w:eastAsiaTheme="minorHAnsi" w:cstheme="minorBidi"/>
          <w:b/>
          <w:i/>
          <w:color w:val="000000"/>
          <w:lang w:eastAsia="en-US"/>
        </w:rPr>
        <w:t>Учебное обеспечение</w:t>
      </w:r>
      <w:r w:rsidRPr="007410DE">
        <w:rPr>
          <w:rFonts w:eastAsiaTheme="minorHAnsi" w:cstheme="minorBidi"/>
          <w:i/>
          <w:color w:val="000000"/>
          <w:lang w:eastAsia="en-US"/>
        </w:rPr>
        <w:t>: учебник</w:t>
      </w:r>
      <w:proofErr w:type="gramStart"/>
      <w:r w:rsidRPr="007410DE">
        <w:rPr>
          <w:rFonts w:eastAsiaTheme="minorHAnsi" w:cstheme="minorBidi"/>
          <w:i/>
          <w:color w:val="000000"/>
          <w:lang w:eastAsia="en-US"/>
        </w:rPr>
        <w:t xml:space="preserve"> ,</w:t>
      </w:r>
      <w:proofErr w:type="gramEnd"/>
      <w:r w:rsidRPr="007410DE">
        <w:rPr>
          <w:rFonts w:eastAsiaTheme="minorHAnsi" w:cstheme="minorBidi"/>
          <w:i/>
          <w:color w:val="000000"/>
          <w:lang w:eastAsia="en-US"/>
        </w:rPr>
        <w:t xml:space="preserve"> тетрадь для практических работ, раздаточный материал, жгут, бинт, жгут-закрутка , подручные материалы, учебные таблицы.</w:t>
      </w:r>
    </w:p>
    <w:p w:rsidR="007410DE" w:rsidRPr="007410DE" w:rsidRDefault="007410DE" w:rsidP="007410DE">
      <w:pPr>
        <w:spacing w:after="150"/>
        <w:ind w:left="720"/>
        <w:jc w:val="center"/>
        <w:rPr>
          <w:b/>
          <w:i/>
        </w:rPr>
      </w:pPr>
      <w:r w:rsidRPr="007410DE">
        <w:rPr>
          <w:b/>
          <w:i/>
        </w:rPr>
        <w:t>ХОД ЗАНЯТИЯ</w:t>
      </w:r>
    </w:p>
    <w:p w:rsidR="007410DE" w:rsidRPr="007410DE" w:rsidRDefault="007410DE" w:rsidP="007410DE">
      <w:pPr>
        <w:spacing w:after="150"/>
        <w:ind w:left="-567"/>
        <w:rPr>
          <w:b/>
          <w:i/>
        </w:rPr>
      </w:pPr>
      <w:r w:rsidRPr="007410DE">
        <w:rPr>
          <w:b/>
          <w:i/>
        </w:rPr>
        <w:t>ЗАДАНИЕ 1.</w:t>
      </w:r>
    </w:p>
    <w:p w:rsidR="007410DE" w:rsidRPr="007410DE" w:rsidRDefault="007410DE" w:rsidP="007410DE">
      <w:pPr>
        <w:spacing w:after="150"/>
        <w:ind w:left="-567"/>
        <w:rPr>
          <w:b/>
          <w:i/>
        </w:rPr>
      </w:pPr>
      <w:proofErr w:type="gramStart"/>
      <w:r w:rsidRPr="007410DE">
        <w:rPr>
          <w:b/>
          <w:i/>
        </w:rPr>
        <w:t xml:space="preserve">Изучить теоретический материал по учебнику Н.В. Косолаповой параграф 5.4 стр.273-277 и материал параграф 5.10 на стр.297 – 29) </w:t>
      </w:r>
      <w:proofErr w:type="gramEnd"/>
    </w:p>
    <w:p w:rsidR="007410DE" w:rsidRPr="007410DE" w:rsidRDefault="007410DE" w:rsidP="007410DE">
      <w:pPr>
        <w:spacing w:after="150"/>
        <w:ind w:left="-567"/>
        <w:rPr>
          <w:b/>
          <w:i/>
        </w:rPr>
      </w:pPr>
      <w:r w:rsidRPr="007410DE">
        <w:rPr>
          <w:b/>
          <w:i/>
        </w:rPr>
        <w:t>ЗАДАНИЕ 2.</w:t>
      </w:r>
    </w:p>
    <w:p w:rsidR="007410DE" w:rsidRPr="007410DE" w:rsidRDefault="007410DE" w:rsidP="007410DE">
      <w:pPr>
        <w:spacing w:after="150"/>
        <w:ind w:left="-567"/>
        <w:rPr>
          <w:b/>
          <w:i/>
        </w:rPr>
      </w:pPr>
      <w:r w:rsidRPr="007410DE">
        <w:rPr>
          <w:b/>
          <w:i/>
        </w:rPr>
        <w:t xml:space="preserve"> Ответить на вопросы (ПП при кровотечении):</w:t>
      </w:r>
    </w:p>
    <w:p w:rsidR="007410DE" w:rsidRPr="007410DE" w:rsidRDefault="007410DE" w:rsidP="007410DE">
      <w:pPr>
        <w:spacing w:after="150"/>
        <w:rPr>
          <w:b/>
          <w:i/>
        </w:rPr>
      </w:pPr>
    </w:p>
    <w:tbl>
      <w:tblPr>
        <w:tblW w:w="0" w:type="auto"/>
        <w:shd w:val="clear" w:color="auto" w:fill="FFFFFF"/>
        <w:tblCellMar>
          <w:left w:w="0" w:type="dxa"/>
          <w:right w:w="0" w:type="dxa"/>
        </w:tblCellMar>
        <w:tblLook w:val="04A0" w:firstRow="1" w:lastRow="0" w:firstColumn="1" w:lastColumn="0" w:noHBand="0" w:noVBand="1"/>
      </w:tblPr>
      <w:tblGrid>
        <w:gridCol w:w="9571"/>
      </w:tblGrid>
      <w:tr w:rsidR="007410DE" w:rsidRPr="007410DE" w:rsidTr="00322A32">
        <w:tc>
          <w:tcPr>
            <w:tcW w:w="9571" w:type="dxa"/>
            <w:tcBorders>
              <w:top w:val="nil"/>
              <w:left w:val="nil"/>
              <w:bottom w:val="nil"/>
              <w:right w:val="nil"/>
            </w:tcBorders>
            <w:shd w:val="clear" w:color="auto" w:fill="auto"/>
            <w:tcMar>
              <w:top w:w="0" w:type="dxa"/>
              <w:left w:w="108" w:type="dxa"/>
              <w:bottom w:w="0" w:type="dxa"/>
              <w:right w:w="108" w:type="dxa"/>
            </w:tcMar>
            <w:hideMark/>
          </w:tcPr>
          <w:p w:rsidR="007410DE" w:rsidRPr="007410DE" w:rsidRDefault="007410DE" w:rsidP="007410DE">
            <w:pPr>
              <w:spacing w:after="200" w:line="276" w:lineRule="auto"/>
              <w:rPr>
                <w:rFonts w:eastAsiaTheme="minorHAnsi"/>
                <w:color w:val="000000"/>
                <w:lang w:eastAsia="en-US"/>
              </w:rPr>
            </w:pPr>
          </w:p>
        </w:tc>
      </w:tr>
      <w:tr w:rsidR="007410DE" w:rsidRPr="007410DE" w:rsidTr="00322A32">
        <w:tc>
          <w:tcPr>
            <w:tcW w:w="9571" w:type="dxa"/>
            <w:tcBorders>
              <w:top w:val="nil"/>
              <w:left w:val="nil"/>
              <w:bottom w:val="nil"/>
              <w:right w:val="nil"/>
            </w:tcBorders>
            <w:shd w:val="clear" w:color="auto" w:fill="auto"/>
            <w:tcMar>
              <w:top w:w="0" w:type="dxa"/>
              <w:left w:w="108" w:type="dxa"/>
              <w:bottom w:w="0" w:type="dxa"/>
              <w:right w:w="108" w:type="dxa"/>
            </w:tcMar>
            <w:hideMark/>
          </w:tcPr>
          <w:p w:rsidR="007410DE" w:rsidRPr="007410DE" w:rsidRDefault="007410DE" w:rsidP="007410DE">
            <w:pPr>
              <w:spacing w:after="200" w:line="276" w:lineRule="auto"/>
              <w:rPr>
                <w:rFonts w:eastAsiaTheme="minorHAnsi"/>
                <w:color w:val="000000"/>
                <w:lang w:eastAsia="en-US"/>
              </w:rPr>
            </w:pPr>
          </w:p>
        </w:tc>
      </w:tr>
      <w:tr w:rsidR="007410DE" w:rsidRPr="007410DE" w:rsidTr="00322A32">
        <w:tc>
          <w:tcPr>
            <w:tcW w:w="9571" w:type="dxa"/>
            <w:tcBorders>
              <w:top w:val="nil"/>
              <w:left w:val="nil"/>
              <w:bottom w:val="nil"/>
              <w:right w:val="nil"/>
            </w:tcBorders>
            <w:shd w:val="clear" w:color="auto" w:fill="auto"/>
            <w:tcMar>
              <w:top w:w="0" w:type="dxa"/>
              <w:left w:w="108" w:type="dxa"/>
              <w:bottom w:w="0" w:type="dxa"/>
              <w:right w:w="108" w:type="dxa"/>
            </w:tcMar>
            <w:hideMark/>
          </w:tcPr>
          <w:p w:rsidR="007410DE" w:rsidRPr="007410DE" w:rsidRDefault="007410DE" w:rsidP="007410DE">
            <w:pPr>
              <w:spacing w:after="200" w:line="276" w:lineRule="auto"/>
              <w:rPr>
                <w:rFonts w:eastAsiaTheme="minorHAnsi"/>
                <w:color w:val="000000"/>
                <w:lang w:eastAsia="en-US"/>
              </w:rPr>
            </w:pPr>
          </w:p>
        </w:tc>
      </w:tr>
      <w:tr w:rsidR="007410DE" w:rsidRPr="007410DE" w:rsidTr="00322A32">
        <w:tc>
          <w:tcPr>
            <w:tcW w:w="9571" w:type="dxa"/>
            <w:tcBorders>
              <w:top w:val="nil"/>
              <w:left w:val="nil"/>
              <w:bottom w:val="nil"/>
              <w:right w:val="nil"/>
            </w:tcBorders>
            <w:shd w:val="clear" w:color="auto" w:fill="auto"/>
            <w:tcMar>
              <w:top w:w="0" w:type="dxa"/>
              <w:left w:w="108" w:type="dxa"/>
              <w:bottom w:w="0" w:type="dxa"/>
              <w:right w:w="108" w:type="dxa"/>
            </w:tcMar>
            <w:hideMark/>
          </w:tcPr>
          <w:p w:rsidR="007410DE" w:rsidRPr="007410DE" w:rsidRDefault="007410DE" w:rsidP="007410DE">
            <w:pPr>
              <w:spacing w:after="200" w:line="276" w:lineRule="auto"/>
              <w:rPr>
                <w:rFonts w:eastAsiaTheme="minorHAnsi"/>
                <w:color w:val="000000"/>
                <w:lang w:eastAsia="en-US"/>
              </w:rPr>
            </w:pPr>
          </w:p>
        </w:tc>
      </w:tr>
      <w:tr w:rsidR="007410DE" w:rsidRPr="007410DE" w:rsidTr="00322A32">
        <w:tc>
          <w:tcPr>
            <w:tcW w:w="9571" w:type="dxa"/>
            <w:tcBorders>
              <w:top w:val="nil"/>
              <w:left w:val="nil"/>
              <w:bottom w:val="nil"/>
              <w:right w:val="nil"/>
            </w:tcBorders>
            <w:shd w:val="clear" w:color="auto" w:fill="auto"/>
            <w:tcMar>
              <w:top w:w="0" w:type="dxa"/>
              <w:left w:w="108" w:type="dxa"/>
              <w:bottom w:w="0" w:type="dxa"/>
              <w:right w:w="108" w:type="dxa"/>
            </w:tcMar>
            <w:hideMark/>
          </w:tcPr>
          <w:p w:rsidR="007410DE" w:rsidRPr="007410DE" w:rsidRDefault="007410DE" w:rsidP="007410DE">
            <w:pPr>
              <w:spacing w:after="200" w:line="276" w:lineRule="auto"/>
              <w:rPr>
                <w:rFonts w:eastAsiaTheme="minorHAnsi"/>
                <w:color w:val="000000"/>
                <w:lang w:eastAsia="en-US"/>
              </w:rPr>
            </w:pPr>
          </w:p>
        </w:tc>
      </w:tr>
    </w:tbl>
    <w:p w:rsidR="007410DE" w:rsidRPr="007410DE" w:rsidRDefault="007410DE" w:rsidP="007410DE">
      <w:pPr>
        <w:shd w:val="clear" w:color="auto" w:fill="FFFFFF"/>
        <w:tabs>
          <w:tab w:val="left" w:pos="489"/>
        </w:tabs>
        <w:spacing w:after="200" w:line="276" w:lineRule="auto"/>
        <w:rPr>
          <w:rFonts w:eastAsiaTheme="minorHAnsi"/>
          <w:i/>
          <w:sz w:val="22"/>
          <w:szCs w:val="22"/>
          <w:lang w:eastAsia="en-US"/>
        </w:rPr>
      </w:pPr>
      <w:r w:rsidRPr="007410DE">
        <w:rPr>
          <w:rFonts w:eastAsiaTheme="minorHAnsi"/>
          <w:i/>
          <w:color w:val="000000"/>
          <w:lang w:eastAsia="en-US"/>
        </w:rPr>
        <w:t>1)</w:t>
      </w:r>
      <w:proofErr w:type="gramStart"/>
      <w:r w:rsidRPr="007410DE">
        <w:rPr>
          <w:rFonts w:eastAsiaTheme="minorHAnsi"/>
          <w:i/>
          <w:color w:val="000000"/>
          <w:lang w:eastAsia="en-US"/>
        </w:rPr>
        <w:t>.</w:t>
      </w:r>
      <w:r w:rsidRPr="007410DE">
        <w:rPr>
          <w:rFonts w:eastAsiaTheme="minorHAnsi"/>
          <w:i/>
          <w:lang w:eastAsia="en-US"/>
        </w:rPr>
        <w:t xml:space="preserve">Почему главной составляющей ПП является временная остановка кровотечения?               </w:t>
      </w:r>
      <w:r w:rsidRPr="007410DE">
        <w:rPr>
          <w:rFonts w:eastAsiaTheme="minorHAnsi"/>
          <w:i/>
          <w:sz w:val="22"/>
          <w:szCs w:val="22"/>
          <w:lang w:eastAsia="en-US"/>
        </w:rPr>
        <w:t>2)Что такое кровотечение?                                                                                                                                      3)Какие вам известны виды кровотечений?                                                                                                                     4)Что такое капиллярное кровотечение, как его остановить?                                                                        5)Как отличить артериальное кровотечение  от венозного?                                                                         5)Какие существуют  способы остановки артериального  кровотечения?                                                                 6).</w:t>
      </w:r>
      <w:proofErr w:type="gramEnd"/>
      <w:r w:rsidRPr="007410DE">
        <w:rPr>
          <w:rFonts w:eastAsiaTheme="minorHAnsi"/>
          <w:i/>
          <w:sz w:val="22"/>
          <w:szCs w:val="22"/>
          <w:lang w:eastAsia="en-US"/>
        </w:rPr>
        <w:t xml:space="preserve"> Как остановить венозное кровотечение?                                                                                                   7) Назовите признаки внутреннего кровотечения?                                                                                                     8) Назовите правила наложения жгута при артериальном кровотечении</w:t>
      </w:r>
      <w:proofErr w:type="gramStart"/>
      <w:r w:rsidRPr="007410DE">
        <w:rPr>
          <w:rFonts w:eastAsiaTheme="minorHAnsi"/>
          <w:i/>
          <w:sz w:val="22"/>
          <w:szCs w:val="22"/>
          <w:lang w:eastAsia="en-US"/>
        </w:rPr>
        <w:t>?(</w:t>
      </w:r>
      <w:proofErr w:type="gramEnd"/>
      <w:r w:rsidRPr="007410DE">
        <w:rPr>
          <w:rFonts w:eastAsiaTheme="minorHAnsi"/>
          <w:i/>
          <w:sz w:val="22"/>
          <w:szCs w:val="22"/>
          <w:lang w:eastAsia="en-US"/>
        </w:rPr>
        <w:t>не менее 8-10)</w:t>
      </w:r>
    </w:p>
    <w:p w:rsidR="007410DE" w:rsidRPr="007410DE" w:rsidRDefault="007410DE" w:rsidP="007410DE">
      <w:pPr>
        <w:spacing w:after="150"/>
        <w:ind w:left="-567"/>
        <w:rPr>
          <w:b/>
          <w:i/>
        </w:rPr>
      </w:pPr>
      <w:r w:rsidRPr="007410DE">
        <w:rPr>
          <w:b/>
          <w:i/>
        </w:rPr>
        <w:t>Ответить на вопросы</w:t>
      </w:r>
      <w:r>
        <w:rPr>
          <w:b/>
          <w:i/>
        </w:rPr>
        <w:t xml:space="preserve"> </w:t>
      </w:r>
      <w:proofErr w:type="gramStart"/>
      <w:r w:rsidRPr="007410DE">
        <w:rPr>
          <w:b/>
          <w:i/>
        </w:rPr>
        <w:t xml:space="preserve">( </w:t>
      </w:r>
      <w:proofErr w:type="gramEnd"/>
      <w:r w:rsidRPr="007410DE">
        <w:rPr>
          <w:b/>
          <w:i/>
        </w:rPr>
        <w:t>ПП при потере сознания) :</w:t>
      </w:r>
    </w:p>
    <w:p w:rsidR="007410DE" w:rsidRPr="007410DE" w:rsidRDefault="007410DE" w:rsidP="007410DE">
      <w:pPr>
        <w:spacing w:after="150"/>
        <w:ind w:left="-567"/>
        <w:rPr>
          <w:bCs/>
          <w:i/>
          <w:color w:val="111111"/>
        </w:rPr>
      </w:pPr>
      <w:r w:rsidRPr="007410DE">
        <w:rPr>
          <w:bCs/>
          <w:i/>
          <w:color w:val="111111"/>
        </w:rPr>
        <w:t xml:space="preserve">1.В каких случаях может произойти </w:t>
      </w:r>
      <w:proofErr w:type="gramStart"/>
      <w:r w:rsidRPr="007410DE">
        <w:rPr>
          <w:bCs/>
          <w:i/>
          <w:color w:val="111111"/>
        </w:rPr>
        <w:t>обморок</w:t>
      </w:r>
      <w:proofErr w:type="gramEnd"/>
      <w:r w:rsidRPr="007410DE">
        <w:rPr>
          <w:bCs/>
          <w:i/>
          <w:color w:val="111111"/>
        </w:rPr>
        <w:t xml:space="preserve">?                                                                                                            2.По </w:t>
      </w:r>
      <w:proofErr w:type="gramStart"/>
      <w:r w:rsidRPr="007410DE">
        <w:rPr>
          <w:bCs/>
          <w:i/>
          <w:color w:val="111111"/>
        </w:rPr>
        <w:t>каким</w:t>
      </w:r>
      <w:proofErr w:type="gramEnd"/>
      <w:r w:rsidRPr="007410DE">
        <w:rPr>
          <w:bCs/>
          <w:i/>
          <w:color w:val="111111"/>
        </w:rPr>
        <w:t xml:space="preserve"> признакам можно определить обморок?                                                                                                            3.Как оценить потерю сознания?                                                                                                                      4.Как оказать помощь пострадавшему при потере сознания?5. Если при потере сознания нет ни </w:t>
      </w:r>
      <w:proofErr w:type="gramStart"/>
      <w:r w:rsidRPr="007410DE">
        <w:rPr>
          <w:bCs/>
          <w:i/>
          <w:color w:val="111111"/>
        </w:rPr>
        <w:t>дыхания</w:t>
      </w:r>
      <w:proofErr w:type="gramEnd"/>
      <w:r w:rsidRPr="007410DE">
        <w:rPr>
          <w:bCs/>
          <w:i/>
          <w:color w:val="111111"/>
        </w:rPr>
        <w:t xml:space="preserve"> ни пульса, что нужно делать?</w:t>
      </w:r>
    </w:p>
    <w:p w:rsidR="007410DE" w:rsidRPr="007410DE" w:rsidRDefault="007410DE" w:rsidP="007410DE">
      <w:pPr>
        <w:spacing w:after="150"/>
        <w:ind w:left="-567"/>
        <w:rPr>
          <w:b/>
          <w:i/>
        </w:rPr>
      </w:pPr>
      <w:r>
        <w:rPr>
          <w:b/>
          <w:i/>
        </w:rPr>
        <w:t>ЗАДАНИЕ 3</w:t>
      </w:r>
      <w:r w:rsidRPr="007410DE">
        <w:rPr>
          <w:b/>
          <w:i/>
        </w:rPr>
        <w:t>.</w:t>
      </w:r>
    </w:p>
    <w:p w:rsidR="007410DE" w:rsidRPr="007410DE" w:rsidRDefault="007410DE" w:rsidP="007410DE">
      <w:pPr>
        <w:spacing w:after="150"/>
        <w:ind w:left="-567"/>
        <w:rPr>
          <w:b/>
          <w:i/>
        </w:rPr>
      </w:pPr>
      <w:r w:rsidRPr="007410DE">
        <w:rPr>
          <w:b/>
          <w:i/>
        </w:rPr>
        <w:t>Решить тесты</w:t>
      </w:r>
      <w:proofErr w:type="gramStart"/>
      <w:r w:rsidRPr="007410DE">
        <w:rPr>
          <w:b/>
          <w:i/>
        </w:rPr>
        <w:t>:.</w:t>
      </w:r>
      <w:r w:rsidRPr="007410DE">
        <w:rPr>
          <w:color w:val="000000"/>
          <w:sz w:val="28"/>
          <w:szCs w:val="28"/>
        </w:rPr>
        <w:t xml:space="preserve">                                                         </w:t>
      </w:r>
      <w:proofErr w:type="gramEnd"/>
    </w:p>
    <w:p w:rsidR="007410DE" w:rsidRPr="007410DE" w:rsidRDefault="007410DE" w:rsidP="007410DE">
      <w:pPr>
        <w:shd w:val="clear" w:color="auto" w:fill="FFFFFF"/>
        <w:spacing w:after="200" w:line="276" w:lineRule="auto"/>
        <w:ind w:right="5"/>
        <w:rPr>
          <w:rFonts w:eastAsiaTheme="minorHAnsi"/>
          <w:i/>
          <w:lang w:eastAsia="en-US"/>
        </w:rPr>
      </w:pPr>
      <w:r w:rsidRPr="007410DE">
        <w:rPr>
          <w:b/>
          <w:i/>
          <w:shd w:val="clear" w:color="auto" w:fill="FFFFFF"/>
        </w:rPr>
        <w:lastRenderedPageBreak/>
        <w:t>1.Максимальное наложение жгута летом не более:</w:t>
      </w:r>
      <w:r w:rsidRPr="007410DE">
        <w:rPr>
          <w:rFonts w:eastAsiaTheme="minorHAnsi"/>
          <w:b/>
          <w:i/>
          <w:lang w:eastAsia="en-US"/>
        </w:rPr>
        <w:t xml:space="preserve">                                                                                          </w:t>
      </w:r>
      <w:r w:rsidRPr="007410DE">
        <w:rPr>
          <w:i/>
        </w:rPr>
        <w:t>А</w:t>
      </w:r>
      <w:proofErr w:type="gramStart"/>
      <w:r w:rsidRPr="007410DE">
        <w:rPr>
          <w:i/>
        </w:rPr>
        <w:t xml:space="preserve"> )</w:t>
      </w:r>
      <w:proofErr w:type="gramEnd"/>
      <w:r w:rsidRPr="007410DE">
        <w:rPr>
          <w:i/>
        </w:rPr>
        <w:t>120 мин. б) 30 мин. В) 60 мин.</w:t>
      </w:r>
      <w:r w:rsidRPr="007410DE">
        <w:rPr>
          <w:rFonts w:eastAsiaTheme="minorHAnsi"/>
          <w:i/>
          <w:lang w:eastAsia="en-US"/>
        </w:rPr>
        <w:t xml:space="preserve">                                                                                                                           </w:t>
      </w:r>
      <w:r w:rsidRPr="007410DE">
        <w:rPr>
          <w:b/>
          <w:i/>
          <w:shd w:val="clear" w:color="auto" w:fill="FFFFFF"/>
        </w:rPr>
        <w:t>2.Если кровь изливается на поверхность тела, то такое кровотечение называется</w:t>
      </w:r>
      <w:r w:rsidRPr="007410DE">
        <w:rPr>
          <w:i/>
          <w:shd w:val="clear" w:color="auto" w:fill="FFFFFF"/>
        </w:rPr>
        <w:t xml:space="preserve"> :</w:t>
      </w:r>
      <w:r w:rsidRPr="007410DE">
        <w:rPr>
          <w:rFonts w:eastAsiaTheme="minorHAnsi"/>
          <w:i/>
          <w:lang w:eastAsia="en-US"/>
        </w:rPr>
        <w:t xml:space="preserve">                                                                                                                                 </w:t>
      </w:r>
      <w:r w:rsidRPr="007410DE">
        <w:rPr>
          <w:i/>
        </w:rPr>
        <w:t>А) наружным               Б</w:t>
      </w:r>
      <w:proofErr w:type="gramStart"/>
      <w:r w:rsidRPr="007410DE">
        <w:rPr>
          <w:i/>
        </w:rPr>
        <w:t>)о</w:t>
      </w:r>
      <w:proofErr w:type="gramEnd"/>
      <w:r w:rsidRPr="007410DE">
        <w:rPr>
          <w:i/>
        </w:rPr>
        <w:t>ткрытым                        В)внутренним</w:t>
      </w:r>
      <w:r w:rsidRPr="007410DE">
        <w:rPr>
          <w:rFonts w:eastAsiaTheme="minorHAnsi"/>
          <w:i/>
          <w:lang w:eastAsia="en-US"/>
        </w:rPr>
        <w:t xml:space="preserve">                                                       </w:t>
      </w:r>
      <w:r w:rsidRPr="007410DE">
        <w:rPr>
          <w:i/>
          <w:shd w:val="clear" w:color="auto" w:fill="FFFFFF"/>
        </w:rPr>
        <w:t xml:space="preserve">3.Артериальное кровотечение возникает при:                                                                                                       </w:t>
      </w:r>
      <w:r w:rsidRPr="007410DE">
        <w:rPr>
          <w:i/>
        </w:rPr>
        <w:t xml:space="preserve">А) </w:t>
      </w:r>
      <w:proofErr w:type="gramStart"/>
      <w:r w:rsidRPr="007410DE">
        <w:rPr>
          <w:i/>
        </w:rPr>
        <w:t>повреждении</w:t>
      </w:r>
      <w:proofErr w:type="gramEnd"/>
      <w:r w:rsidRPr="007410DE">
        <w:rPr>
          <w:i/>
        </w:rPr>
        <w:t xml:space="preserve">  артерии                      Б) поверхностном повреждении                                                            В) повреждении любого из сосудов</w:t>
      </w:r>
      <w:r w:rsidRPr="007410DE">
        <w:rPr>
          <w:rFonts w:eastAsiaTheme="minorHAnsi"/>
          <w:i/>
          <w:lang w:eastAsia="en-US"/>
        </w:rPr>
        <w:t xml:space="preserve">                                                                                                             4</w:t>
      </w:r>
      <w:r w:rsidRPr="007410DE">
        <w:rPr>
          <w:rFonts w:eastAsiaTheme="minorHAnsi"/>
          <w:bCs/>
          <w:i/>
          <w:shd w:val="clear" w:color="auto" w:fill="FFFFFF"/>
          <w:lang w:eastAsia="en-US"/>
        </w:rPr>
        <w:t>.При открытом переломе конечности с сильным кровотечением раны необходимо в первую очередь:</w:t>
      </w:r>
      <w:r w:rsidRPr="007410DE">
        <w:rPr>
          <w:rFonts w:eastAsiaTheme="minorHAnsi"/>
          <w:i/>
          <w:shd w:val="clear" w:color="auto" w:fill="FFFFFF"/>
          <w:lang w:eastAsia="en-US"/>
        </w:rPr>
        <w:t> </w:t>
      </w:r>
      <w:r w:rsidRPr="007410DE">
        <w:rPr>
          <w:rFonts w:eastAsiaTheme="minorHAnsi"/>
          <w:i/>
          <w:lang w:eastAsia="en-US"/>
        </w:rPr>
        <w:br/>
      </w:r>
      <w:r w:rsidRPr="007410DE">
        <w:rPr>
          <w:rFonts w:eastAsiaTheme="minorHAnsi"/>
          <w:i/>
          <w:shd w:val="clear" w:color="auto" w:fill="FFFFFF"/>
          <w:lang w:eastAsia="en-US"/>
        </w:rPr>
        <w:t>А – Обработать край раны йодом;</w:t>
      </w:r>
      <w:r w:rsidRPr="007410DE">
        <w:rPr>
          <w:rFonts w:eastAsiaTheme="minorHAnsi"/>
          <w:i/>
          <w:lang w:eastAsia="en-US"/>
        </w:rPr>
        <w:br/>
      </w:r>
      <w:r w:rsidRPr="007410DE">
        <w:rPr>
          <w:rFonts w:eastAsiaTheme="minorHAnsi"/>
          <w:i/>
          <w:shd w:val="clear" w:color="auto" w:fill="FFFFFF"/>
          <w:lang w:eastAsia="en-US"/>
        </w:rPr>
        <w:t>Б – Провести иммобилизацию конечности;</w:t>
      </w:r>
      <w:r w:rsidRPr="007410DE">
        <w:rPr>
          <w:rFonts w:eastAsiaTheme="minorHAnsi"/>
          <w:i/>
          <w:lang w:eastAsia="en-US"/>
        </w:rPr>
        <w:br/>
      </w:r>
      <w:r w:rsidRPr="007410DE">
        <w:rPr>
          <w:rFonts w:eastAsiaTheme="minorHAnsi"/>
          <w:i/>
          <w:shd w:val="clear" w:color="auto" w:fill="FFFFFF"/>
          <w:lang w:eastAsia="en-US"/>
        </w:rPr>
        <w:t>В – Промыть рану перекисью водорода;</w:t>
      </w:r>
      <w:r w:rsidRPr="007410DE">
        <w:rPr>
          <w:rFonts w:eastAsiaTheme="minorHAnsi"/>
          <w:i/>
          <w:lang w:eastAsia="en-US"/>
        </w:rPr>
        <w:br/>
      </w:r>
      <w:r w:rsidRPr="007410DE">
        <w:rPr>
          <w:rFonts w:eastAsiaTheme="minorHAnsi"/>
          <w:i/>
          <w:shd w:val="clear" w:color="auto" w:fill="FFFFFF"/>
          <w:lang w:eastAsia="en-US"/>
        </w:rPr>
        <w:t>Г – Остановить кровотечение.</w:t>
      </w:r>
      <w:r w:rsidRPr="007410DE">
        <w:rPr>
          <w:rFonts w:eastAsiaTheme="minorHAnsi"/>
          <w:i/>
          <w:lang w:eastAsia="en-US"/>
        </w:rPr>
        <w:br/>
      </w:r>
      <w:r w:rsidRPr="007410DE">
        <w:rPr>
          <w:i/>
          <w:shd w:val="clear" w:color="auto" w:fill="FFFFFF"/>
        </w:rPr>
        <w:t>5.Максимальное наложение жгута зимой не более:</w:t>
      </w:r>
      <w:r w:rsidRPr="007410DE">
        <w:rPr>
          <w:rFonts w:eastAsiaTheme="minorHAnsi"/>
          <w:i/>
          <w:lang w:eastAsia="en-US"/>
        </w:rPr>
        <w:t xml:space="preserve">                                                                                          </w:t>
      </w:r>
      <w:r w:rsidRPr="007410DE">
        <w:rPr>
          <w:i/>
        </w:rPr>
        <w:t>А</w:t>
      </w:r>
      <w:proofErr w:type="gramStart"/>
      <w:r w:rsidRPr="007410DE">
        <w:rPr>
          <w:i/>
        </w:rPr>
        <w:t xml:space="preserve"> )</w:t>
      </w:r>
      <w:proofErr w:type="gramEnd"/>
      <w:r w:rsidRPr="007410DE">
        <w:rPr>
          <w:i/>
        </w:rPr>
        <w:t>1 часа                б)2 часов.               В) 1, 5 часов                                                                                                            6.</w:t>
      </w:r>
      <w:r w:rsidRPr="007410DE">
        <w:rPr>
          <w:b/>
          <w:i/>
        </w:rPr>
        <w:t>Дополните фразу:</w:t>
      </w:r>
    </w:p>
    <w:p w:rsidR="007410DE" w:rsidRPr="007410DE" w:rsidRDefault="007410DE" w:rsidP="007410DE">
      <w:pPr>
        <w:numPr>
          <w:ilvl w:val="0"/>
          <w:numId w:val="23"/>
        </w:numPr>
        <w:shd w:val="clear" w:color="auto" w:fill="FFFFFF"/>
        <w:spacing w:after="200" w:line="276" w:lineRule="auto"/>
        <w:ind w:right="10"/>
        <w:contextualSpacing/>
        <w:jc w:val="both"/>
        <w:rPr>
          <w:rFonts w:eastAsiaTheme="minorHAnsi"/>
          <w:lang w:eastAsia="en-US"/>
        </w:rPr>
      </w:pPr>
      <w:r w:rsidRPr="007410DE">
        <w:rPr>
          <w:rFonts w:eastAsiaTheme="minorHAnsi"/>
          <w:lang w:eastAsia="en-US"/>
        </w:rPr>
        <w:t>Способом остановки артериального кровотече</w:t>
      </w:r>
      <w:r w:rsidRPr="007410DE">
        <w:rPr>
          <w:rFonts w:eastAsiaTheme="minorHAnsi"/>
          <w:lang w:eastAsia="en-US"/>
        </w:rPr>
        <w:softHyphen/>
        <w:t xml:space="preserve">ния является способ максимального </w:t>
      </w:r>
      <w:r w:rsidRPr="007410DE">
        <w:rPr>
          <w:rFonts w:eastAsiaTheme="minorHAnsi"/>
          <w:b/>
          <w:i/>
          <w:iCs/>
          <w:lang w:eastAsia="en-US"/>
        </w:rPr>
        <w:t>………………..</w:t>
      </w:r>
    </w:p>
    <w:p w:rsidR="007410DE" w:rsidRPr="007410DE" w:rsidRDefault="007410DE" w:rsidP="007410DE">
      <w:pPr>
        <w:numPr>
          <w:ilvl w:val="0"/>
          <w:numId w:val="23"/>
        </w:numPr>
        <w:shd w:val="clear" w:color="auto" w:fill="FFFFFF"/>
        <w:spacing w:after="200" w:line="276" w:lineRule="auto"/>
        <w:ind w:right="5"/>
        <w:contextualSpacing/>
        <w:rPr>
          <w:rFonts w:eastAsiaTheme="minorHAnsi"/>
          <w:lang w:eastAsia="en-US"/>
        </w:rPr>
      </w:pPr>
      <w:r w:rsidRPr="007410DE">
        <w:rPr>
          <w:rFonts w:eastAsiaTheme="minorHAnsi"/>
          <w:lang w:eastAsia="en-US"/>
        </w:rPr>
        <w:t xml:space="preserve">Признаками кровотечения из </w:t>
      </w:r>
      <w:r w:rsidRPr="007410DE">
        <w:rPr>
          <w:rFonts w:eastAsiaTheme="minorHAnsi"/>
          <w:i/>
          <w:iCs/>
          <w:lang w:eastAsia="en-US"/>
        </w:rPr>
        <w:t xml:space="preserve">внутренних органов </w:t>
      </w:r>
      <w:r w:rsidRPr="007410DE">
        <w:rPr>
          <w:rFonts w:eastAsiaTheme="minorHAnsi"/>
          <w:lang w:eastAsia="en-US"/>
        </w:rPr>
        <w:t>являются……………</w:t>
      </w:r>
    </w:p>
    <w:p w:rsidR="007410DE" w:rsidRPr="007410DE" w:rsidRDefault="007410DE" w:rsidP="007410DE">
      <w:pPr>
        <w:numPr>
          <w:ilvl w:val="0"/>
          <w:numId w:val="23"/>
        </w:numPr>
        <w:shd w:val="clear" w:color="auto" w:fill="FFFFFF"/>
        <w:spacing w:after="200" w:line="276" w:lineRule="auto"/>
        <w:ind w:right="5"/>
        <w:contextualSpacing/>
        <w:rPr>
          <w:rFonts w:eastAsiaTheme="minorHAnsi"/>
          <w:lang w:eastAsia="en-US"/>
        </w:rPr>
      </w:pPr>
      <w:r w:rsidRPr="007410DE">
        <w:rPr>
          <w:rFonts w:eastAsiaTheme="minorHAnsi"/>
          <w:lang w:eastAsia="en-US"/>
        </w:rPr>
        <w:t>Под жгут (закрутку) обязательно подкладывают запи</w:t>
      </w:r>
      <w:r w:rsidRPr="007410DE">
        <w:rPr>
          <w:rFonts w:eastAsiaTheme="minorHAnsi"/>
          <w:lang w:eastAsia="en-US"/>
        </w:rPr>
        <w:softHyphen/>
        <w:t>ску,     в которой указывается………………………</w:t>
      </w:r>
      <w:proofErr w:type="spellStart"/>
      <w:r w:rsidRPr="007410DE">
        <w:rPr>
          <w:rFonts w:eastAsiaTheme="minorHAnsi"/>
          <w:lang w:eastAsia="en-US"/>
        </w:rPr>
        <w:t>т</w:t>
      </w:r>
      <w:proofErr w:type="gramStart"/>
      <w:r w:rsidRPr="007410DE">
        <w:rPr>
          <w:rFonts w:eastAsiaTheme="minorHAnsi"/>
          <w:lang w:eastAsia="en-US"/>
        </w:rPr>
        <w:t>.к</w:t>
      </w:r>
      <w:proofErr w:type="spellEnd"/>
      <w:proofErr w:type="gramEnd"/>
      <w:r w:rsidRPr="007410DE">
        <w:rPr>
          <w:rFonts w:eastAsiaTheme="minorHAnsi"/>
          <w:lang w:eastAsia="en-US"/>
        </w:rPr>
        <w:t xml:space="preserve">………………………………….. </w:t>
      </w:r>
    </w:p>
    <w:p w:rsidR="007410DE" w:rsidRDefault="007410DE" w:rsidP="007410DE">
      <w:pPr>
        <w:spacing w:after="200" w:line="276" w:lineRule="auto"/>
        <w:rPr>
          <w:rFonts w:asciiTheme="minorHAnsi" w:eastAsiaTheme="minorHAnsi" w:hAnsiTheme="minorHAnsi" w:cstheme="minorBidi"/>
          <w:noProof/>
          <w:sz w:val="22"/>
          <w:szCs w:val="22"/>
        </w:rPr>
      </w:pPr>
    </w:p>
    <w:p w:rsidR="007410DE" w:rsidRDefault="007410DE" w:rsidP="007410DE">
      <w:pPr>
        <w:spacing w:after="200" w:line="276" w:lineRule="auto"/>
        <w:jc w:val="center"/>
        <w:rPr>
          <w:rFonts w:eastAsiaTheme="minorHAnsi"/>
          <w:b/>
          <w:noProof/>
          <w:color w:val="C00000"/>
          <w:sz w:val="28"/>
          <w:szCs w:val="28"/>
        </w:rPr>
      </w:pPr>
      <w:r w:rsidRPr="007410DE">
        <w:rPr>
          <w:rFonts w:eastAsiaTheme="minorHAnsi"/>
          <w:b/>
          <w:noProof/>
          <w:color w:val="C00000"/>
          <w:sz w:val="28"/>
          <w:szCs w:val="28"/>
        </w:rPr>
        <w:t xml:space="preserve">Практическое занятие №25 </w:t>
      </w:r>
      <w:r>
        <w:rPr>
          <w:rFonts w:eastAsiaTheme="minorHAnsi"/>
          <w:b/>
          <w:noProof/>
          <w:color w:val="C00000"/>
          <w:sz w:val="28"/>
          <w:szCs w:val="28"/>
        </w:rPr>
        <w:t xml:space="preserve">                                                                                    </w:t>
      </w:r>
      <w:r w:rsidR="00A26049">
        <w:rPr>
          <w:rFonts w:eastAsiaTheme="minorHAnsi"/>
          <w:b/>
          <w:noProof/>
          <w:color w:val="C00000"/>
          <w:sz w:val="28"/>
          <w:szCs w:val="28"/>
        </w:rPr>
        <w:t>З</w:t>
      </w:r>
      <w:r w:rsidRPr="007410DE">
        <w:rPr>
          <w:rFonts w:eastAsiaTheme="minorHAnsi"/>
          <w:b/>
          <w:noProof/>
          <w:color w:val="C00000"/>
          <w:sz w:val="28"/>
          <w:szCs w:val="28"/>
        </w:rPr>
        <w:t>аочная экскурсия в воинскую часть.</w:t>
      </w:r>
    </w:p>
    <w:p w:rsidR="007410DE" w:rsidRPr="007410DE" w:rsidRDefault="007410DE" w:rsidP="007410DE">
      <w:pPr>
        <w:spacing w:after="200" w:line="276" w:lineRule="auto"/>
        <w:jc w:val="center"/>
        <w:rPr>
          <w:rFonts w:eastAsiaTheme="minorHAnsi"/>
          <w:b/>
          <w:noProof/>
          <w:color w:val="002060"/>
          <w:sz w:val="28"/>
          <w:szCs w:val="28"/>
        </w:rPr>
      </w:pPr>
      <w:r w:rsidRPr="007410DE">
        <w:rPr>
          <w:rFonts w:eastAsiaTheme="minorHAnsi"/>
          <w:b/>
          <w:noProof/>
          <w:color w:val="002060"/>
          <w:sz w:val="28"/>
          <w:szCs w:val="28"/>
        </w:rPr>
        <w:t>Познакомиться с презентацией ….и все!!!!!</w:t>
      </w:r>
    </w:p>
    <w:p w:rsidR="007410DE" w:rsidRPr="007410DE" w:rsidRDefault="007410DE" w:rsidP="007410DE">
      <w:pPr>
        <w:spacing w:after="200" w:line="276" w:lineRule="auto"/>
        <w:jc w:val="center"/>
        <w:rPr>
          <w:rFonts w:eastAsiaTheme="minorHAnsi"/>
          <w:b/>
          <w:noProof/>
          <w:color w:val="C00000"/>
          <w:sz w:val="28"/>
          <w:szCs w:val="28"/>
        </w:rPr>
      </w:pPr>
    </w:p>
    <w:p w:rsidR="00860C85" w:rsidRDefault="007410DE" w:rsidP="00860C85">
      <w:pPr>
        <w:jc w:val="center"/>
        <w:rPr>
          <w:b/>
          <w:color w:val="C00000"/>
          <w:sz w:val="72"/>
          <w:szCs w:val="72"/>
        </w:rPr>
      </w:pPr>
      <w:r w:rsidRPr="00860C85">
        <w:rPr>
          <w:b/>
          <w:color w:val="C00000"/>
          <w:sz w:val="72"/>
          <w:szCs w:val="72"/>
        </w:rPr>
        <w:t xml:space="preserve">ПРАКТИЧЕСКИЕ </w:t>
      </w:r>
      <w:r w:rsidR="00860C85">
        <w:rPr>
          <w:b/>
          <w:color w:val="C00000"/>
          <w:sz w:val="72"/>
          <w:szCs w:val="72"/>
        </w:rPr>
        <w:t xml:space="preserve">      </w:t>
      </w:r>
      <w:r w:rsidRPr="00860C85">
        <w:rPr>
          <w:b/>
          <w:color w:val="C00000"/>
          <w:sz w:val="72"/>
          <w:szCs w:val="72"/>
        </w:rPr>
        <w:t>РАБОТЫ СДАТЬ</w:t>
      </w:r>
    </w:p>
    <w:p w:rsidR="00824166" w:rsidRDefault="007410DE" w:rsidP="00860C85">
      <w:pPr>
        <w:jc w:val="center"/>
        <w:rPr>
          <w:b/>
          <w:color w:val="C00000"/>
          <w:sz w:val="72"/>
          <w:szCs w:val="72"/>
        </w:rPr>
      </w:pPr>
      <w:r w:rsidRPr="00860C85">
        <w:rPr>
          <w:b/>
          <w:color w:val="C00000"/>
          <w:sz w:val="72"/>
          <w:szCs w:val="72"/>
        </w:rPr>
        <w:t xml:space="preserve">ДО </w:t>
      </w:r>
      <w:r w:rsidR="00860C85">
        <w:rPr>
          <w:b/>
          <w:color w:val="C00000"/>
          <w:sz w:val="72"/>
          <w:szCs w:val="72"/>
        </w:rPr>
        <w:t xml:space="preserve">  </w:t>
      </w:r>
      <w:r w:rsidRPr="00860C85">
        <w:rPr>
          <w:b/>
          <w:color w:val="C00000"/>
          <w:sz w:val="96"/>
          <w:szCs w:val="96"/>
        </w:rPr>
        <w:t>15-20 мая</w:t>
      </w:r>
    </w:p>
    <w:p w:rsidR="00824166" w:rsidRDefault="00824166" w:rsidP="00824166">
      <w:pPr>
        <w:rPr>
          <w:sz w:val="72"/>
          <w:szCs w:val="72"/>
        </w:rPr>
      </w:pPr>
    </w:p>
    <w:p w:rsidR="007410DE" w:rsidRDefault="00824166" w:rsidP="00824166">
      <w:pPr>
        <w:rPr>
          <w:b/>
          <w:color w:val="C00000"/>
          <w:sz w:val="40"/>
          <w:szCs w:val="40"/>
        </w:rPr>
      </w:pPr>
      <w:r w:rsidRPr="00824166">
        <w:rPr>
          <w:b/>
          <w:color w:val="C00000"/>
          <w:sz w:val="40"/>
          <w:szCs w:val="40"/>
        </w:rPr>
        <w:t>Вопросы к дифференцированному зачету</w:t>
      </w:r>
    </w:p>
    <w:p w:rsidR="006A4A6D" w:rsidRDefault="006A4A6D" w:rsidP="006A4A6D">
      <w:pPr>
        <w:pStyle w:val="a4"/>
        <w:numPr>
          <w:ilvl w:val="1"/>
          <w:numId w:val="18"/>
        </w:numPr>
        <w:rPr>
          <w:color w:val="000000"/>
        </w:rPr>
      </w:pPr>
      <w:r w:rsidRPr="006A4A6D">
        <w:rPr>
          <w:color w:val="000000"/>
        </w:rPr>
        <w:t>Понятие «культура безопасности», его значение в жизни человека, общества и государства.</w:t>
      </w:r>
    </w:p>
    <w:p w:rsidR="0023529A" w:rsidRDefault="006A4A6D" w:rsidP="006A4A6D">
      <w:pPr>
        <w:pStyle w:val="a4"/>
        <w:numPr>
          <w:ilvl w:val="1"/>
          <w:numId w:val="18"/>
        </w:numPr>
        <w:rPr>
          <w:color w:val="000000"/>
        </w:rPr>
      </w:pPr>
      <w:r w:rsidRPr="006A4A6D">
        <w:rPr>
          <w:color w:val="000000"/>
          <w:lang w:eastAsia="en-US"/>
        </w:rPr>
        <w:lastRenderedPageBreak/>
        <w:t xml:space="preserve"> Источники опасности в быту, их классификация</w:t>
      </w:r>
      <w:r>
        <w:rPr>
          <w:color w:val="000000"/>
          <w:lang w:eastAsia="en-US"/>
        </w:rPr>
        <w:t>.</w:t>
      </w:r>
      <w:r w:rsidRPr="006A4A6D">
        <w:rPr>
          <w:color w:val="000000"/>
          <w:lang w:eastAsia="en-US"/>
        </w:rPr>
        <w:t xml:space="preserve"> Общие правила безопасного поведения. Первая помощь</w:t>
      </w:r>
    </w:p>
    <w:p w:rsidR="0023529A" w:rsidRDefault="0023529A" w:rsidP="006A4A6D">
      <w:pPr>
        <w:pStyle w:val="a4"/>
        <w:numPr>
          <w:ilvl w:val="1"/>
          <w:numId w:val="18"/>
        </w:numPr>
        <w:rPr>
          <w:color w:val="000000"/>
        </w:rPr>
      </w:pPr>
      <w:r>
        <w:rPr>
          <w:color w:val="000000"/>
        </w:rPr>
        <w:t>Техногенные аварии. Их классификация.</w:t>
      </w:r>
      <w:r>
        <w:t xml:space="preserve"> Способы  защиты от аварий на транспорте.</w:t>
      </w:r>
    </w:p>
    <w:p w:rsidR="006A4A6D" w:rsidRPr="0023529A" w:rsidRDefault="006A4A6D" w:rsidP="006A4A6D">
      <w:pPr>
        <w:pStyle w:val="a4"/>
        <w:numPr>
          <w:ilvl w:val="1"/>
          <w:numId w:val="18"/>
        </w:numPr>
        <w:rPr>
          <w:color w:val="000000"/>
        </w:rPr>
      </w:pPr>
      <w:r w:rsidRPr="0023529A">
        <w:rPr>
          <w:color w:val="000000"/>
        </w:rPr>
        <w:t>Основные правила пожарной безопасности в быту. ПП при ожогах.</w:t>
      </w:r>
    </w:p>
    <w:p w:rsidR="006A4A6D" w:rsidRDefault="006A4A6D" w:rsidP="006A4A6D">
      <w:pPr>
        <w:pStyle w:val="a4"/>
        <w:numPr>
          <w:ilvl w:val="1"/>
          <w:numId w:val="18"/>
        </w:numPr>
        <w:rPr>
          <w:color w:val="000000"/>
        </w:rPr>
      </w:pPr>
      <w:r w:rsidRPr="006A4A6D">
        <w:rPr>
          <w:color w:val="000000"/>
        </w:rPr>
        <w:t xml:space="preserve">Толпа и </w:t>
      </w:r>
      <w:r w:rsidR="00056752">
        <w:rPr>
          <w:color w:val="000000"/>
        </w:rPr>
        <w:t xml:space="preserve">ее законы. </w:t>
      </w:r>
      <w:r>
        <w:rPr>
          <w:color w:val="000000"/>
        </w:rPr>
        <w:t>Общие правила безопасного поведения в толпе</w:t>
      </w:r>
      <w:r w:rsidR="00056752">
        <w:rPr>
          <w:color w:val="000000"/>
        </w:rPr>
        <w:t>.</w:t>
      </w:r>
    </w:p>
    <w:p w:rsidR="00056752" w:rsidRPr="0023529A" w:rsidRDefault="00056752" w:rsidP="006A4A6D">
      <w:pPr>
        <w:pStyle w:val="a4"/>
        <w:numPr>
          <w:ilvl w:val="1"/>
          <w:numId w:val="18"/>
        </w:numPr>
        <w:rPr>
          <w:color w:val="000000"/>
        </w:rPr>
      </w:pPr>
      <w:r>
        <w:t>Вынужденная природная автономия. Действия в условиях природной автономии</w:t>
      </w:r>
    </w:p>
    <w:p w:rsidR="0023529A" w:rsidRDefault="0023529A" w:rsidP="006A4A6D">
      <w:pPr>
        <w:pStyle w:val="a4"/>
        <w:numPr>
          <w:ilvl w:val="1"/>
          <w:numId w:val="18"/>
        </w:numPr>
        <w:rPr>
          <w:color w:val="000000"/>
        </w:rPr>
      </w:pPr>
      <w:r>
        <w:t>Правила безопасного поведения пешеходов, пассажиров, велосипедистов на дороге.</w:t>
      </w:r>
      <w:r w:rsidRPr="0023529A">
        <w:rPr>
          <w:color w:val="000000"/>
        </w:rPr>
        <w:t xml:space="preserve"> </w:t>
      </w:r>
    </w:p>
    <w:p w:rsidR="0023529A" w:rsidRPr="0023529A" w:rsidRDefault="0023529A" w:rsidP="0023529A">
      <w:pPr>
        <w:pStyle w:val="a4"/>
        <w:numPr>
          <w:ilvl w:val="1"/>
          <w:numId w:val="18"/>
        </w:numPr>
        <w:rPr>
          <w:color w:val="000000"/>
        </w:rPr>
      </w:pPr>
      <w:r>
        <w:rPr>
          <w:color w:val="000000"/>
        </w:rPr>
        <w:t>Природные ЧС, их классификация. Правила поведения в чрезвычайных ситуациях природного характера</w:t>
      </w:r>
    </w:p>
    <w:p w:rsidR="00F03CF9" w:rsidRDefault="00F03CF9" w:rsidP="006A4A6D">
      <w:pPr>
        <w:pStyle w:val="a4"/>
        <w:numPr>
          <w:ilvl w:val="1"/>
          <w:numId w:val="18"/>
        </w:numPr>
        <w:rPr>
          <w:color w:val="000000"/>
        </w:rPr>
      </w:pPr>
      <w:r>
        <w:rPr>
          <w:color w:val="000000"/>
        </w:rPr>
        <w:t>Инфекционные  заболевания. Пути передачи. Этапы течения болезни. Профилактика и защита от инфекционных заболеваний.</w:t>
      </w:r>
    </w:p>
    <w:p w:rsidR="00F03CF9" w:rsidRDefault="0021601D" w:rsidP="006A4A6D">
      <w:pPr>
        <w:pStyle w:val="a4"/>
        <w:numPr>
          <w:ilvl w:val="1"/>
          <w:numId w:val="18"/>
        </w:numPr>
        <w:rPr>
          <w:color w:val="000000"/>
        </w:rPr>
      </w:pPr>
      <w:r>
        <w:rPr>
          <w:color w:val="000000"/>
        </w:rPr>
        <w:t>Неинфекционные заболевания, их факторы риска</w:t>
      </w:r>
      <w:proofErr w:type="gramStart"/>
      <w:r>
        <w:rPr>
          <w:color w:val="000000"/>
        </w:rPr>
        <w:t xml:space="preserve"> ,</w:t>
      </w:r>
      <w:proofErr w:type="gramEnd"/>
      <w:r>
        <w:rPr>
          <w:color w:val="000000"/>
        </w:rPr>
        <w:t xml:space="preserve"> профилактика.</w:t>
      </w:r>
    </w:p>
    <w:p w:rsidR="0021601D" w:rsidRDefault="0021601D" w:rsidP="006A4A6D">
      <w:pPr>
        <w:pStyle w:val="a4"/>
        <w:numPr>
          <w:ilvl w:val="1"/>
          <w:numId w:val="18"/>
        </w:numPr>
        <w:rPr>
          <w:color w:val="000000"/>
        </w:rPr>
      </w:pPr>
      <w:r>
        <w:rPr>
          <w:color w:val="000000"/>
        </w:rPr>
        <w:t>Конфликты. Их виды. Способы разрешения конфликтных ситуаций.</w:t>
      </w:r>
    </w:p>
    <w:p w:rsidR="0021601D" w:rsidRDefault="00A921D1" w:rsidP="006A4A6D">
      <w:pPr>
        <w:pStyle w:val="a4"/>
        <w:numPr>
          <w:ilvl w:val="1"/>
          <w:numId w:val="18"/>
        </w:numPr>
        <w:rPr>
          <w:color w:val="000000"/>
        </w:rPr>
      </w:pPr>
      <w:r>
        <w:rPr>
          <w:color w:val="000000"/>
        </w:rPr>
        <w:t xml:space="preserve"> Антиобщественные молодежные группировки. Профилактика вовлечения</w:t>
      </w:r>
      <w:r w:rsidR="0021601D">
        <w:rPr>
          <w:color w:val="000000"/>
        </w:rPr>
        <w:t xml:space="preserve"> молодёжи в противозаконную и антиобщественную деятельность</w:t>
      </w:r>
      <w:r>
        <w:rPr>
          <w:color w:val="000000"/>
        </w:rPr>
        <w:t>.</w:t>
      </w:r>
    </w:p>
    <w:p w:rsidR="0021601D" w:rsidRDefault="0021601D" w:rsidP="006A4A6D">
      <w:pPr>
        <w:pStyle w:val="a4"/>
        <w:numPr>
          <w:ilvl w:val="1"/>
          <w:numId w:val="18"/>
        </w:numPr>
        <w:rPr>
          <w:color w:val="000000"/>
        </w:rPr>
      </w:pPr>
      <w:r>
        <w:rPr>
          <w:color w:val="000000"/>
        </w:rPr>
        <w:t>Понятия «цифровая среда». Правила безопасного поведения в цифровой среде.</w:t>
      </w:r>
    </w:p>
    <w:p w:rsidR="0021601D" w:rsidRDefault="0021601D" w:rsidP="006A4A6D">
      <w:pPr>
        <w:pStyle w:val="a4"/>
        <w:numPr>
          <w:ilvl w:val="1"/>
          <w:numId w:val="18"/>
        </w:numPr>
        <w:rPr>
          <w:color w:val="000000"/>
        </w:rPr>
      </w:pPr>
      <w:r>
        <w:rPr>
          <w:color w:val="000000"/>
        </w:rPr>
        <w:t>Теракт. Виды терактов. Правила поведения и порядок действий при угрозе или совершении террористического акта</w:t>
      </w:r>
    </w:p>
    <w:p w:rsidR="0021601D" w:rsidRDefault="0021601D" w:rsidP="006A4A6D">
      <w:pPr>
        <w:pStyle w:val="a4"/>
        <w:numPr>
          <w:ilvl w:val="1"/>
          <w:numId w:val="18"/>
        </w:numPr>
        <w:rPr>
          <w:color w:val="000000"/>
        </w:rPr>
      </w:pPr>
      <w:r>
        <w:rPr>
          <w:color w:val="000000"/>
        </w:rPr>
        <w:t>Роль ВС РФ  в обеспечении национальной безопасности.</w:t>
      </w:r>
    </w:p>
    <w:p w:rsidR="0021601D" w:rsidRDefault="00A921D1" w:rsidP="006A4A6D">
      <w:pPr>
        <w:pStyle w:val="a4"/>
        <w:numPr>
          <w:ilvl w:val="1"/>
          <w:numId w:val="18"/>
        </w:numPr>
        <w:rPr>
          <w:color w:val="000000"/>
        </w:rPr>
      </w:pPr>
      <w:r>
        <w:rPr>
          <w:color w:val="000000"/>
        </w:rPr>
        <w:t xml:space="preserve"> </w:t>
      </w:r>
      <w:r w:rsidR="0021601D">
        <w:rPr>
          <w:color w:val="000000"/>
        </w:rPr>
        <w:t>Прохождение службы по призыву, и по контракту.</w:t>
      </w:r>
    </w:p>
    <w:p w:rsidR="0021601D" w:rsidRDefault="00A921D1" w:rsidP="006A4A6D">
      <w:pPr>
        <w:pStyle w:val="a4"/>
        <w:numPr>
          <w:ilvl w:val="1"/>
          <w:numId w:val="18"/>
        </w:numPr>
        <w:rPr>
          <w:color w:val="000000"/>
        </w:rPr>
      </w:pPr>
      <w:r>
        <w:rPr>
          <w:color w:val="000000"/>
        </w:rPr>
        <w:t xml:space="preserve"> </w:t>
      </w:r>
      <w:proofErr w:type="gramStart"/>
      <w:r w:rsidR="0021601D">
        <w:rPr>
          <w:color w:val="000000"/>
        </w:rPr>
        <w:t>СИЗ</w:t>
      </w:r>
      <w:proofErr w:type="gramEnd"/>
      <w:r w:rsidR="0021601D">
        <w:rPr>
          <w:color w:val="000000"/>
        </w:rPr>
        <w:t xml:space="preserve"> при заражении РВ, ХОВ  и биологическими веществами</w:t>
      </w:r>
    </w:p>
    <w:p w:rsidR="0021601D" w:rsidRDefault="00A921D1" w:rsidP="006A4A6D">
      <w:pPr>
        <w:pStyle w:val="a4"/>
        <w:numPr>
          <w:ilvl w:val="1"/>
          <w:numId w:val="18"/>
        </w:numPr>
        <w:rPr>
          <w:color w:val="000000"/>
        </w:rPr>
      </w:pPr>
      <w:r>
        <w:rPr>
          <w:color w:val="000000"/>
        </w:rPr>
        <w:t xml:space="preserve"> </w:t>
      </w:r>
      <w:r w:rsidR="0021601D">
        <w:rPr>
          <w:color w:val="000000"/>
        </w:rPr>
        <w:t>Виды, предназначение, тактико-технические характеристики и общее устройство беспилотных  аппаратов</w:t>
      </w:r>
    </w:p>
    <w:p w:rsidR="0021601D" w:rsidRDefault="00A921D1" w:rsidP="006A4A6D">
      <w:pPr>
        <w:pStyle w:val="a4"/>
        <w:numPr>
          <w:ilvl w:val="1"/>
          <w:numId w:val="18"/>
        </w:numPr>
        <w:rPr>
          <w:color w:val="000000"/>
        </w:rPr>
      </w:pPr>
      <w:r>
        <w:rPr>
          <w:color w:val="000000"/>
        </w:rPr>
        <w:t xml:space="preserve"> </w:t>
      </w:r>
      <w:r w:rsidR="0021601D">
        <w:rPr>
          <w:color w:val="000000"/>
        </w:rPr>
        <w:t xml:space="preserve">Условия труда, профессиональные риски, опасные и вредные </w:t>
      </w:r>
      <w:r>
        <w:rPr>
          <w:color w:val="000000"/>
        </w:rPr>
        <w:t xml:space="preserve"> </w:t>
      </w:r>
      <w:r w:rsidR="0021601D">
        <w:rPr>
          <w:color w:val="000000"/>
        </w:rPr>
        <w:t>производственные факторы в спорте.</w:t>
      </w:r>
    </w:p>
    <w:p w:rsidR="0021601D" w:rsidRPr="0021601D" w:rsidRDefault="00A921D1" w:rsidP="006A4A6D">
      <w:pPr>
        <w:pStyle w:val="a4"/>
        <w:numPr>
          <w:ilvl w:val="1"/>
          <w:numId w:val="18"/>
        </w:numPr>
        <w:rPr>
          <w:color w:val="000000"/>
        </w:rPr>
      </w:pPr>
      <w:r>
        <w:t xml:space="preserve"> </w:t>
      </w:r>
      <w:r w:rsidR="0021601D">
        <w:t>ПП при кровотечении, потере сознания</w:t>
      </w:r>
    </w:p>
    <w:p w:rsidR="0021601D" w:rsidRPr="00A921D1" w:rsidRDefault="00A921D1" w:rsidP="00A921D1">
      <w:pPr>
        <w:ind w:left="1080"/>
        <w:rPr>
          <w:color w:val="000000"/>
        </w:rPr>
      </w:pPr>
      <w:r>
        <w:rPr>
          <w:b/>
        </w:rPr>
        <w:t xml:space="preserve"> </w:t>
      </w:r>
      <w:r w:rsidR="0021601D" w:rsidRPr="00A921D1">
        <w:rPr>
          <w:b/>
        </w:rPr>
        <w:t xml:space="preserve">ПП </w:t>
      </w:r>
      <w:r w:rsidR="0021601D">
        <w:t>при травмах</w:t>
      </w:r>
      <w:r w:rsidR="0023529A">
        <w:t xml:space="preserve">. Правила обработки раны, </w:t>
      </w:r>
      <w:proofErr w:type="gramStart"/>
      <w:r w:rsidR="0023529A">
        <w:t>переломах</w:t>
      </w:r>
      <w:proofErr w:type="gramEnd"/>
      <w:r w:rsidR="0023529A">
        <w:t xml:space="preserve"> конечности.</w:t>
      </w:r>
    </w:p>
    <w:sectPr w:rsidR="0021601D" w:rsidRPr="00A921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CuprumBold">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s://openx.ilive.com.ua/www/delivery/lg.php?bannerid=279&amp;campaignid=44&amp;zoneid=294&amp;loc=https%3A%2F%2Fm.ilive.com.ua%2Fsports%2Fprofessionalnye-bolezni-sportsmenov_109215i15913.html&amp;referer=https%3A%2F%2Fyandex.ru%2F&amp;cb=58467b61cb" style="width:.75pt;height:.75pt;visibility:visible;mso-wrap-style:square" o:bullet="t">
        <v:imagedata r:id="rId1" o:title="lg"/>
      </v:shape>
    </w:pict>
  </w:numPicBullet>
  <w:abstractNum w:abstractNumId="0">
    <w:nsid w:val="07A60D26"/>
    <w:multiLevelType w:val="hybridMultilevel"/>
    <w:tmpl w:val="49D60344"/>
    <w:lvl w:ilvl="0" w:tplc="04190003">
      <w:start w:val="1"/>
      <w:numFmt w:val="bullet"/>
      <w:lvlText w:val="o"/>
      <w:lvlJc w:val="left"/>
      <w:pPr>
        <w:ind w:left="842" w:hanging="360"/>
      </w:pPr>
      <w:rPr>
        <w:rFonts w:ascii="Courier New" w:hAnsi="Courier New" w:cs="Courier New" w:hint="default"/>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1">
    <w:nsid w:val="0E4C38AA"/>
    <w:multiLevelType w:val="hybridMultilevel"/>
    <w:tmpl w:val="2A8EDFC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F15FA0"/>
    <w:multiLevelType w:val="hybridMultilevel"/>
    <w:tmpl w:val="B4EA00E4"/>
    <w:lvl w:ilvl="0" w:tplc="86DE986E">
      <w:start w:val="1"/>
      <w:numFmt w:val="bullet"/>
      <w:lvlText w:val=""/>
      <w:lvlPicBulletId w:val="0"/>
      <w:lvlJc w:val="left"/>
      <w:pPr>
        <w:tabs>
          <w:tab w:val="num" w:pos="720"/>
        </w:tabs>
        <w:ind w:left="720" w:hanging="360"/>
      </w:pPr>
      <w:rPr>
        <w:rFonts w:ascii="Symbol" w:hAnsi="Symbol" w:hint="default"/>
      </w:rPr>
    </w:lvl>
    <w:lvl w:ilvl="1" w:tplc="306E6302" w:tentative="1">
      <w:start w:val="1"/>
      <w:numFmt w:val="bullet"/>
      <w:lvlText w:val=""/>
      <w:lvlJc w:val="left"/>
      <w:pPr>
        <w:tabs>
          <w:tab w:val="num" w:pos="1440"/>
        </w:tabs>
        <w:ind w:left="1440" w:hanging="360"/>
      </w:pPr>
      <w:rPr>
        <w:rFonts w:ascii="Symbol" w:hAnsi="Symbol" w:hint="default"/>
      </w:rPr>
    </w:lvl>
    <w:lvl w:ilvl="2" w:tplc="C58AF874" w:tentative="1">
      <w:start w:val="1"/>
      <w:numFmt w:val="bullet"/>
      <w:lvlText w:val=""/>
      <w:lvlJc w:val="left"/>
      <w:pPr>
        <w:tabs>
          <w:tab w:val="num" w:pos="2160"/>
        </w:tabs>
        <w:ind w:left="2160" w:hanging="360"/>
      </w:pPr>
      <w:rPr>
        <w:rFonts w:ascii="Symbol" w:hAnsi="Symbol" w:hint="default"/>
      </w:rPr>
    </w:lvl>
    <w:lvl w:ilvl="3" w:tplc="3000D99C" w:tentative="1">
      <w:start w:val="1"/>
      <w:numFmt w:val="bullet"/>
      <w:lvlText w:val=""/>
      <w:lvlJc w:val="left"/>
      <w:pPr>
        <w:tabs>
          <w:tab w:val="num" w:pos="2880"/>
        </w:tabs>
        <w:ind w:left="2880" w:hanging="360"/>
      </w:pPr>
      <w:rPr>
        <w:rFonts w:ascii="Symbol" w:hAnsi="Symbol" w:hint="default"/>
      </w:rPr>
    </w:lvl>
    <w:lvl w:ilvl="4" w:tplc="E8A25056" w:tentative="1">
      <w:start w:val="1"/>
      <w:numFmt w:val="bullet"/>
      <w:lvlText w:val=""/>
      <w:lvlJc w:val="left"/>
      <w:pPr>
        <w:tabs>
          <w:tab w:val="num" w:pos="3600"/>
        </w:tabs>
        <w:ind w:left="3600" w:hanging="360"/>
      </w:pPr>
      <w:rPr>
        <w:rFonts w:ascii="Symbol" w:hAnsi="Symbol" w:hint="default"/>
      </w:rPr>
    </w:lvl>
    <w:lvl w:ilvl="5" w:tplc="628E5868" w:tentative="1">
      <w:start w:val="1"/>
      <w:numFmt w:val="bullet"/>
      <w:lvlText w:val=""/>
      <w:lvlJc w:val="left"/>
      <w:pPr>
        <w:tabs>
          <w:tab w:val="num" w:pos="4320"/>
        </w:tabs>
        <w:ind w:left="4320" w:hanging="360"/>
      </w:pPr>
      <w:rPr>
        <w:rFonts w:ascii="Symbol" w:hAnsi="Symbol" w:hint="default"/>
      </w:rPr>
    </w:lvl>
    <w:lvl w:ilvl="6" w:tplc="1F6CD140" w:tentative="1">
      <w:start w:val="1"/>
      <w:numFmt w:val="bullet"/>
      <w:lvlText w:val=""/>
      <w:lvlJc w:val="left"/>
      <w:pPr>
        <w:tabs>
          <w:tab w:val="num" w:pos="5040"/>
        </w:tabs>
        <w:ind w:left="5040" w:hanging="360"/>
      </w:pPr>
      <w:rPr>
        <w:rFonts w:ascii="Symbol" w:hAnsi="Symbol" w:hint="default"/>
      </w:rPr>
    </w:lvl>
    <w:lvl w:ilvl="7" w:tplc="29FE7368" w:tentative="1">
      <w:start w:val="1"/>
      <w:numFmt w:val="bullet"/>
      <w:lvlText w:val=""/>
      <w:lvlJc w:val="left"/>
      <w:pPr>
        <w:tabs>
          <w:tab w:val="num" w:pos="5760"/>
        </w:tabs>
        <w:ind w:left="5760" w:hanging="360"/>
      </w:pPr>
      <w:rPr>
        <w:rFonts w:ascii="Symbol" w:hAnsi="Symbol" w:hint="default"/>
      </w:rPr>
    </w:lvl>
    <w:lvl w:ilvl="8" w:tplc="BAB8DAA8" w:tentative="1">
      <w:start w:val="1"/>
      <w:numFmt w:val="bullet"/>
      <w:lvlText w:val=""/>
      <w:lvlJc w:val="left"/>
      <w:pPr>
        <w:tabs>
          <w:tab w:val="num" w:pos="6480"/>
        </w:tabs>
        <w:ind w:left="6480" w:hanging="360"/>
      </w:pPr>
      <w:rPr>
        <w:rFonts w:ascii="Symbol" w:hAnsi="Symbol" w:hint="default"/>
      </w:rPr>
    </w:lvl>
  </w:abstractNum>
  <w:abstractNum w:abstractNumId="3">
    <w:nsid w:val="196C6A97"/>
    <w:multiLevelType w:val="multilevel"/>
    <w:tmpl w:val="E726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964781"/>
    <w:multiLevelType w:val="hybridMultilevel"/>
    <w:tmpl w:val="D9204A7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C454AEC"/>
    <w:multiLevelType w:val="hybridMultilevel"/>
    <w:tmpl w:val="01C2B7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D836CC2"/>
    <w:multiLevelType w:val="hybridMultilevel"/>
    <w:tmpl w:val="3D149A60"/>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7">
    <w:nsid w:val="1ECC3992"/>
    <w:multiLevelType w:val="hybridMultilevel"/>
    <w:tmpl w:val="854E830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4E6D8B"/>
    <w:multiLevelType w:val="hybridMultilevel"/>
    <w:tmpl w:val="86E0C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834D32"/>
    <w:multiLevelType w:val="hybridMultilevel"/>
    <w:tmpl w:val="0FF82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10B1D"/>
    <w:multiLevelType w:val="hybridMultilevel"/>
    <w:tmpl w:val="05D8A3E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3F7B24"/>
    <w:multiLevelType w:val="multilevel"/>
    <w:tmpl w:val="8FD212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color w:val="auto"/>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EC0607"/>
    <w:multiLevelType w:val="hybridMultilevel"/>
    <w:tmpl w:val="FA96F1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15685A"/>
    <w:multiLevelType w:val="multilevel"/>
    <w:tmpl w:val="F886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8743A"/>
    <w:multiLevelType w:val="hybridMultilevel"/>
    <w:tmpl w:val="4F7842CE"/>
    <w:lvl w:ilvl="0" w:tplc="74CE877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073FD7"/>
    <w:multiLevelType w:val="hybridMultilevel"/>
    <w:tmpl w:val="9D902B2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4D504DCF"/>
    <w:multiLevelType w:val="hybridMultilevel"/>
    <w:tmpl w:val="8F24BF2A"/>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7">
    <w:nsid w:val="524F5E27"/>
    <w:multiLevelType w:val="hybridMultilevel"/>
    <w:tmpl w:val="B32E9E8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AD7FFA"/>
    <w:multiLevelType w:val="hybridMultilevel"/>
    <w:tmpl w:val="4EBAC0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066EA4"/>
    <w:multiLevelType w:val="hybridMultilevel"/>
    <w:tmpl w:val="D83ACA2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B9202E"/>
    <w:multiLevelType w:val="hybridMultilevel"/>
    <w:tmpl w:val="6622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D409B7"/>
    <w:multiLevelType w:val="hybridMultilevel"/>
    <w:tmpl w:val="AF1A0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2C7F37"/>
    <w:multiLevelType w:val="multilevel"/>
    <w:tmpl w:val="8D38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4"/>
  </w:num>
  <w:num w:numId="4">
    <w:abstractNumId w:val="19"/>
  </w:num>
  <w:num w:numId="5">
    <w:abstractNumId w:val="18"/>
  </w:num>
  <w:num w:numId="6">
    <w:abstractNumId w:val="15"/>
  </w:num>
  <w:num w:numId="7">
    <w:abstractNumId w:val="1"/>
  </w:num>
  <w:num w:numId="8">
    <w:abstractNumId w:val="17"/>
  </w:num>
  <w:num w:numId="9">
    <w:abstractNumId w:val="21"/>
  </w:num>
  <w:num w:numId="10">
    <w:abstractNumId w:val="0"/>
  </w:num>
  <w:num w:numId="11">
    <w:abstractNumId w:val="9"/>
  </w:num>
  <w:num w:numId="12">
    <w:abstractNumId w:val="12"/>
  </w:num>
  <w:num w:numId="13">
    <w:abstractNumId w:val="20"/>
  </w:num>
  <w:num w:numId="14">
    <w:abstractNumId w:val="6"/>
  </w:num>
  <w:num w:numId="15">
    <w:abstractNumId w:val="10"/>
  </w:num>
  <w:num w:numId="16">
    <w:abstractNumId w:val="13"/>
  </w:num>
  <w:num w:numId="17">
    <w:abstractNumId w:val="3"/>
  </w:num>
  <w:num w:numId="18">
    <w:abstractNumId w:val="11"/>
  </w:num>
  <w:num w:numId="19">
    <w:abstractNumId w:val="22"/>
  </w:num>
  <w:num w:numId="20">
    <w:abstractNumId w:val="7"/>
  </w:num>
  <w:num w:numId="21">
    <w:abstractNumId w:val="2"/>
  </w:num>
  <w:num w:numId="22">
    <w:abstractNumId w:val="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DE7"/>
    <w:rsid w:val="00056752"/>
    <w:rsid w:val="000E560A"/>
    <w:rsid w:val="001C7939"/>
    <w:rsid w:val="0021601D"/>
    <w:rsid w:val="0023529A"/>
    <w:rsid w:val="002428F4"/>
    <w:rsid w:val="002E533C"/>
    <w:rsid w:val="00322A32"/>
    <w:rsid w:val="004370BF"/>
    <w:rsid w:val="004A53A0"/>
    <w:rsid w:val="00584B87"/>
    <w:rsid w:val="005B5FE5"/>
    <w:rsid w:val="00653CC3"/>
    <w:rsid w:val="006A4A6D"/>
    <w:rsid w:val="006D509D"/>
    <w:rsid w:val="007410DE"/>
    <w:rsid w:val="00824166"/>
    <w:rsid w:val="00860C85"/>
    <w:rsid w:val="008B445C"/>
    <w:rsid w:val="00976B09"/>
    <w:rsid w:val="00A26049"/>
    <w:rsid w:val="00A81043"/>
    <w:rsid w:val="00A921D1"/>
    <w:rsid w:val="00AE2AF0"/>
    <w:rsid w:val="00B56342"/>
    <w:rsid w:val="00B7799E"/>
    <w:rsid w:val="00BB2043"/>
    <w:rsid w:val="00C1494C"/>
    <w:rsid w:val="00C22DE7"/>
    <w:rsid w:val="00CA4BF7"/>
    <w:rsid w:val="00D8601F"/>
    <w:rsid w:val="00F03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5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BF7"/>
    <w:pPr>
      <w:ind w:left="720"/>
      <w:contextualSpacing/>
    </w:pPr>
  </w:style>
  <w:style w:type="character" w:styleId="a5">
    <w:name w:val="Subtle Emphasis"/>
    <w:basedOn w:val="a0"/>
    <w:uiPriority w:val="19"/>
    <w:qFormat/>
    <w:rsid w:val="00653CC3"/>
    <w:rPr>
      <w:i/>
      <w:iCs/>
      <w:color w:val="808080" w:themeColor="text1" w:themeTint="7F"/>
    </w:rPr>
  </w:style>
  <w:style w:type="character" w:styleId="a6">
    <w:name w:val="Strong"/>
    <w:basedOn w:val="a0"/>
    <w:uiPriority w:val="22"/>
    <w:qFormat/>
    <w:rsid w:val="00653CC3"/>
    <w:rPr>
      <w:b/>
      <w:bCs/>
    </w:rPr>
  </w:style>
  <w:style w:type="character" w:customStyle="1" w:styleId="apple-converted-space">
    <w:name w:val="apple-converted-space"/>
    <w:basedOn w:val="a0"/>
    <w:rsid w:val="00D8601F"/>
  </w:style>
  <w:style w:type="paragraph" w:styleId="a7">
    <w:name w:val="Normal (Web)"/>
    <w:basedOn w:val="a"/>
    <w:uiPriority w:val="99"/>
    <w:unhideWhenUsed/>
    <w:rsid w:val="00AE2AF0"/>
    <w:pPr>
      <w:spacing w:before="100" w:beforeAutospacing="1" w:after="100" w:afterAutospacing="1"/>
    </w:pPr>
  </w:style>
  <w:style w:type="character" w:styleId="a8">
    <w:name w:val="Hyperlink"/>
    <w:basedOn w:val="a0"/>
    <w:uiPriority w:val="99"/>
    <w:unhideWhenUsed/>
    <w:rsid w:val="00AE2AF0"/>
    <w:rPr>
      <w:color w:val="0000FF"/>
      <w:u w:val="single"/>
    </w:rPr>
  </w:style>
  <w:style w:type="table" w:customStyle="1" w:styleId="1">
    <w:name w:val="Сетка таблицы1"/>
    <w:basedOn w:val="a1"/>
    <w:next w:val="a3"/>
    <w:uiPriority w:val="59"/>
    <w:rsid w:val="006A4A6D"/>
    <w:rPr>
      <w:rFonts w:ascii="Calibri" w:eastAsia="Calibri" w:hAnsi="Calibri"/>
      <w:sz w:val="22"/>
      <w:szCs w:val="22"/>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5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BF7"/>
    <w:pPr>
      <w:ind w:left="720"/>
      <w:contextualSpacing/>
    </w:pPr>
  </w:style>
  <w:style w:type="character" w:styleId="a5">
    <w:name w:val="Subtle Emphasis"/>
    <w:basedOn w:val="a0"/>
    <w:uiPriority w:val="19"/>
    <w:qFormat/>
    <w:rsid w:val="00653CC3"/>
    <w:rPr>
      <w:i/>
      <w:iCs/>
      <w:color w:val="808080" w:themeColor="text1" w:themeTint="7F"/>
    </w:rPr>
  </w:style>
  <w:style w:type="character" w:styleId="a6">
    <w:name w:val="Strong"/>
    <w:basedOn w:val="a0"/>
    <w:uiPriority w:val="22"/>
    <w:qFormat/>
    <w:rsid w:val="00653CC3"/>
    <w:rPr>
      <w:b/>
      <w:bCs/>
    </w:rPr>
  </w:style>
  <w:style w:type="character" w:customStyle="1" w:styleId="apple-converted-space">
    <w:name w:val="apple-converted-space"/>
    <w:basedOn w:val="a0"/>
    <w:rsid w:val="00D8601F"/>
  </w:style>
  <w:style w:type="paragraph" w:styleId="a7">
    <w:name w:val="Normal (Web)"/>
    <w:basedOn w:val="a"/>
    <w:uiPriority w:val="99"/>
    <w:unhideWhenUsed/>
    <w:rsid w:val="00AE2AF0"/>
    <w:pPr>
      <w:spacing w:before="100" w:beforeAutospacing="1" w:after="100" w:afterAutospacing="1"/>
    </w:pPr>
  </w:style>
  <w:style w:type="character" w:styleId="a8">
    <w:name w:val="Hyperlink"/>
    <w:basedOn w:val="a0"/>
    <w:uiPriority w:val="99"/>
    <w:unhideWhenUsed/>
    <w:rsid w:val="00AE2AF0"/>
    <w:rPr>
      <w:color w:val="0000FF"/>
      <w:u w:val="single"/>
    </w:rPr>
  </w:style>
  <w:style w:type="table" w:customStyle="1" w:styleId="1">
    <w:name w:val="Сетка таблицы1"/>
    <w:basedOn w:val="a1"/>
    <w:next w:val="a3"/>
    <w:uiPriority w:val="59"/>
    <w:rsid w:val="006A4A6D"/>
    <w:rPr>
      <w:rFonts w:ascii="Calibri" w:eastAsia="Calibri" w:hAnsi="Calibri"/>
      <w:sz w:val="22"/>
      <w:szCs w:val="22"/>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krasotaimedicina.ru/diseases/traumatology/hematoma"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gl18@inbox.ru" TargetMode="External"/><Relationship Id="rId11" Type="http://schemas.openxmlformats.org/officeDocument/2006/relationships/hyperlink" Target="https://m.ilive.com.ua/health/sportivnoe-serdce_78838i15949.html" TargetMode="External"/><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10150</Words>
  <Characters>57857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2026-01-07T14:10:00Z</dcterms:created>
  <dcterms:modified xsi:type="dcterms:W3CDTF">2026-01-14T17:46:00Z</dcterms:modified>
</cp:coreProperties>
</file>